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259B4" w14:textId="67B681C7" w:rsidR="00FA4656" w:rsidRPr="00502FEF" w:rsidRDefault="00FA4656" w:rsidP="00FA4656">
      <w:pPr>
        <w:jc w:val="right"/>
        <w:rPr>
          <w:rFonts w:ascii="Calibri" w:hAnsi="Calibri" w:cs="Calibri"/>
          <w:b/>
          <w:bCs/>
          <w:sz w:val="22"/>
          <w:szCs w:val="22"/>
        </w:rPr>
      </w:pPr>
      <w:r w:rsidRPr="00502FEF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75090F" w:rsidRPr="00502FEF">
        <w:rPr>
          <w:rFonts w:ascii="Calibri" w:hAnsi="Calibri" w:cs="Calibri"/>
          <w:b/>
          <w:bCs/>
          <w:sz w:val="22"/>
          <w:szCs w:val="22"/>
        </w:rPr>
        <w:t xml:space="preserve">4a </w:t>
      </w:r>
      <w:r w:rsidR="00B37576">
        <w:rPr>
          <w:rFonts w:ascii="Calibri" w:hAnsi="Calibri" w:cs="Calibri"/>
          <w:b/>
          <w:bCs/>
          <w:sz w:val="22"/>
          <w:szCs w:val="22"/>
        </w:rPr>
        <w:t>d</w:t>
      </w:r>
      <w:r w:rsidRPr="00502FEF">
        <w:rPr>
          <w:rFonts w:ascii="Calibri" w:hAnsi="Calibri" w:cs="Calibri"/>
          <w:b/>
          <w:bCs/>
          <w:sz w:val="22"/>
          <w:szCs w:val="22"/>
        </w:rPr>
        <w:t>o procedury</w:t>
      </w:r>
      <w:r w:rsidRPr="00502FEF">
        <w:rPr>
          <w:rFonts w:ascii="Calibri" w:hAnsi="Calibri" w:cs="Calibri"/>
          <w:b/>
          <w:bCs/>
          <w:sz w:val="22"/>
          <w:szCs w:val="22"/>
        </w:rPr>
        <w:br/>
      </w:r>
      <w:r w:rsidR="007E4DAF" w:rsidRPr="00502FEF">
        <w:rPr>
          <w:rFonts w:ascii="Calibri" w:hAnsi="Calibri" w:cs="Calibri"/>
          <w:b/>
          <w:bCs/>
          <w:sz w:val="22"/>
          <w:szCs w:val="22"/>
        </w:rPr>
        <w:t>Centra Zdrowia Psychicznego</w:t>
      </w:r>
    </w:p>
    <w:p w14:paraId="63B60337" w14:textId="77777777" w:rsidR="00FA4656" w:rsidRPr="00502FEF" w:rsidRDefault="00FA4656">
      <w:pPr>
        <w:rPr>
          <w:rFonts w:ascii="Calibri" w:hAnsi="Calibri" w:cs="Calibri"/>
          <w:sz w:val="20"/>
          <w:szCs w:val="20"/>
        </w:rPr>
      </w:pPr>
    </w:p>
    <w:p w14:paraId="7F3E87D4" w14:textId="77777777" w:rsidR="00FA4656" w:rsidRPr="00502FEF" w:rsidRDefault="00FA4656">
      <w:pPr>
        <w:rPr>
          <w:rFonts w:ascii="Calibri" w:hAnsi="Calibri" w:cs="Calibri"/>
          <w:sz w:val="20"/>
          <w:szCs w:val="20"/>
        </w:rPr>
      </w:pPr>
    </w:p>
    <w:p w14:paraId="5FC68658" w14:textId="5091A3DF" w:rsidR="00FA4656" w:rsidRPr="00502FEF" w:rsidRDefault="00FA4656" w:rsidP="00FA4656">
      <w:pPr>
        <w:jc w:val="center"/>
        <w:rPr>
          <w:rFonts w:ascii="Calibri" w:hAnsi="Calibri" w:cs="Calibri"/>
          <w:b/>
          <w:bCs/>
        </w:rPr>
      </w:pPr>
      <w:r w:rsidRPr="00502FEF">
        <w:rPr>
          <w:rFonts w:ascii="Calibri" w:hAnsi="Calibri" w:cs="Calibri"/>
          <w:b/>
          <w:bCs/>
        </w:rPr>
        <w:t>ARKUSZ OCENY WNIOSKU O POWIERZENIE GRANTU</w:t>
      </w:r>
      <w:r w:rsidRPr="00502FEF">
        <w:rPr>
          <w:rFonts w:ascii="Calibri" w:hAnsi="Calibri" w:cs="Calibri"/>
          <w:b/>
          <w:bCs/>
        </w:rPr>
        <w:br/>
        <w:t>w ramach projektu grantowego pn. ,,Wsparcie infrastrukturalne Centrów Zdrowia Psychicznego dla dorosłych oraz ośrodków / zespołów środowiskowej opieki psychologicznej i psychoterapeutycznej</w:t>
      </w:r>
      <w:r w:rsidR="0075090F" w:rsidRPr="00502FEF">
        <w:rPr>
          <w:rFonts w:ascii="Calibri" w:hAnsi="Calibri" w:cs="Calibri"/>
          <w:b/>
          <w:bCs/>
        </w:rPr>
        <w:t xml:space="preserve"> </w:t>
      </w:r>
      <w:r w:rsidRPr="00502FEF">
        <w:rPr>
          <w:rFonts w:ascii="Calibri" w:hAnsi="Calibri" w:cs="Calibri"/>
          <w:b/>
          <w:bCs/>
        </w:rPr>
        <w:t>(I poziom referencyjny)” w ramach Priorytetu FENX.06 System ochrony zdrowia Programu Fundusze Europejskie na Infrastrukturę, Klimat, Środowisko 2021- 2027</w:t>
      </w:r>
      <w:r w:rsidRPr="00502FEF">
        <w:rPr>
          <w:rFonts w:ascii="Calibri" w:hAnsi="Calibri" w:cs="Calibri"/>
          <w:b/>
          <w:bCs/>
        </w:rPr>
        <w:br/>
        <w:t>(FEnIKS)</w:t>
      </w:r>
    </w:p>
    <w:p w14:paraId="4094CD5F" w14:textId="77777777" w:rsidR="00DB6EEC" w:rsidRPr="00502FEF" w:rsidRDefault="00DB6EEC" w:rsidP="00FA4656">
      <w:pPr>
        <w:rPr>
          <w:rFonts w:ascii="Calibri" w:hAnsi="Calibri" w:cs="Calibri"/>
          <w:b/>
          <w:bCs/>
          <w:sz w:val="20"/>
          <w:szCs w:val="20"/>
        </w:rPr>
      </w:pPr>
    </w:p>
    <w:tbl>
      <w:tblPr>
        <w:tblStyle w:val="Tabela-Siatka"/>
        <w:tblW w:w="0" w:type="auto"/>
        <w:shd w:val="clear" w:color="auto" w:fill="C1E4F5" w:themeFill="accent1" w:themeFillTint="33"/>
        <w:tblLook w:val="04A0" w:firstRow="1" w:lastRow="0" w:firstColumn="1" w:lastColumn="0" w:noHBand="0" w:noVBand="1"/>
      </w:tblPr>
      <w:tblGrid>
        <w:gridCol w:w="4106"/>
        <w:gridCol w:w="4956"/>
      </w:tblGrid>
      <w:tr w:rsidR="00FA4656" w:rsidRPr="00502FEF" w14:paraId="721733F7" w14:textId="77777777" w:rsidTr="006934A5">
        <w:trPr>
          <w:trHeight w:val="39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19E144C0" w14:textId="74CF44D3" w:rsidR="00FA4656" w:rsidRPr="00502FEF" w:rsidRDefault="00FA4656" w:rsidP="00FA465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02FEF">
              <w:rPr>
                <w:rFonts w:ascii="Calibri" w:hAnsi="Calibri" w:cs="Calibri"/>
                <w:b/>
                <w:bCs/>
                <w:sz w:val="20"/>
                <w:szCs w:val="20"/>
              </w:rPr>
              <w:t>INFORMACJE WYPEŁNIANE PRZEZ INSTYTUCJĘ PRZYJMUJĄ WNIOSEK</w:t>
            </w:r>
          </w:p>
        </w:tc>
      </w:tr>
      <w:tr w:rsidR="00FA4656" w:rsidRPr="00502FEF" w14:paraId="5398A00E" w14:textId="77777777" w:rsidTr="00FA4656">
        <w:trPr>
          <w:trHeight w:val="340"/>
        </w:trPr>
        <w:tc>
          <w:tcPr>
            <w:tcW w:w="4106" w:type="dxa"/>
            <w:shd w:val="clear" w:color="auto" w:fill="C1E4F5" w:themeFill="accent1" w:themeFillTint="33"/>
            <w:vAlign w:val="center"/>
          </w:tcPr>
          <w:p w14:paraId="7F319019" w14:textId="509AC53A" w:rsidR="00FA4656" w:rsidRPr="00502FEF" w:rsidRDefault="00FA4656" w:rsidP="00FA465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02FEF">
              <w:rPr>
                <w:rFonts w:ascii="Calibri" w:hAnsi="Calibri" w:cs="Calibri"/>
                <w:b/>
                <w:bCs/>
                <w:sz w:val="20"/>
                <w:szCs w:val="20"/>
              </w:rPr>
              <w:t>Data wpłynięcia wniosku (DD-MM-RRRR):</w:t>
            </w:r>
          </w:p>
        </w:tc>
        <w:tc>
          <w:tcPr>
            <w:tcW w:w="4956" w:type="dxa"/>
            <w:shd w:val="clear" w:color="auto" w:fill="C1E4F5" w:themeFill="accent1" w:themeFillTint="33"/>
            <w:vAlign w:val="center"/>
          </w:tcPr>
          <w:p w14:paraId="2B721B93" w14:textId="0518D180" w:rsidR="00FA4656" w:rsidRPr="00502FEF" w:rsidRDefault="00FA4656" w:rsidP="00FA465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02FE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FA4656" w:rsidRPr="00502FEF" w14:paraId="248F7104" w14:textId="77777777" w:rsidTr="00FA4656">
        <w:trPr>
          <w:trHeight w:val="340"/>
        </w:trPr>
        <w:tc>
          <w:tcPr>
            <w:tcW w:w="4106" w:type="dxa"/>
            <w:shd w:val="clear" w:color="auto" w:fill="C1E4F5" w:themeFill="accent1" w:themeFillTint="33"/>
            <w:vAlign w:val="center"/>
          </w:tcPr>
          <w:p w14:paraId="21412822" w14:textId="5C8D0FD8" w:rsidR="00FA4656" w:rsidRPr="00502FEF" w:rsidRDefault="00FA4656" w:rsidP="00FA465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02FEF">
              <w:rPr>
                <w:rFonts w:ascii="Calibri" w:hAnsi="Calibri" w:cs="Calibri"/>
                <w:b/>
                <w:bCs/>
                <w:sz w:val="20"/>
                <w:szCs w:val="20"/>
              </w:rPr>
              <w:t>Numer wniosku:</w:t>
            </w:r>
          </w:p>
        </w:tc>
        <w:tc>
          <w:tcPr>
            <w:tcW w:w="4956" w:type="dxa"/>
            <w:shd w:val="clear" w:color="auto" w:fill="C1E4F5" w:themeFill="accent1" w:themeFillTint="33"/>
            <w:vAlign w:val="center"/>
          </w:tcPr>
          <w:p w14:paraId="5BAD5B2B" w14:textId="77777777" w:rsidR="00FA4656" w:rsidRPr="00502FEF" w:rsidRDefault="00FA4656" w:rsidP="00FA465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FA4656" w:rsidRPr="00502FEF" w14:paraId="03A27CF1" w14:textId="77777777" w:rsidTr="00FA4656">
        <w:trPr>
          <w:trHeight w:val="340"/>
        </w:trPr>
        <w:tc>
          <w:tcPr>
            <w:tcW w:w="4106" w:type="dxa"/>
            <w:shd w:val="clear" w:color="auto" w:fill="C1E4F5" w:themeFill="accent1" w:themeFillTint="33"/>
            <w:vAlign w:val="center"/>
          </w:tcPr>
          <w:p w14:paraId="2DEF6B9D" w14:textId="2AA5C024" w:rsidR="00FA4656" w:rsidRPr="00502FEF" w:rsidRDefault="00FA4656" w:rsidP="00FA465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02FEF">
              <w:rPr>
                <w:rFonts w:ascii="Calibri" w:hAnsi="Calibri" w:cs="Calibri"/>
                <w:b/>
                <w:bCs/>
                <w:sz w:val="20"/>
                <w:szCs w:val="20"/>
              </w:rPr>
              <w:t>Nr naboru:</w:t>
            </w:r>
          </w:p>
        </w:tc>
        <w:tc>
          <w:tcPr>
            <w:tcW w:w="4956" w:type="dxa"/>
            <w:shd w:val="clear" w:color="auto" w:fill="C1E4F5" w:themeFill="accent1" w:themeFillTint="33"/>
            <w:vAlign w:val="center"/>
          </w:tcPr>
          <w:p w14:paraId="5500329C" w14:textId="77777777" w:rsidR="00FA4656" w:rsidRPr="00502FEF" w:rsidRDefault="00FA4656" w:rsidP="00FA465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FA4656" w:rsidRPr="00502FEF" w14:paraId="7606AC42" w14:textId="77777777" w:rsidTr="00FA4656">
        <w:trPr>
          <w:trHeight w:val="340"/>
        </w:trPr>
        <w:tc>
          <w:tcPr>
            <w:tcW w:w="4106" w:type="dxa"/>
            <w:shd w:val="clear" w:color="auto" w:fill="C1E4F5" w:themeFill="accent1" w:themeFillTint="33"/>
            <w:vAlign w:val="center"/>
          </w:tcPr>
          <w:p w14:paraId="0B9FDD1B" w14:textId="06D8AFC2" w:rsidR="00FA4656" w:rsidRPr="00502FEF" w:rsidRDefault="00FA4656" w:rsidP="00FA465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02FEF">
              <w:rPr>
                <w:rFonts w:ascii="Calibri" w:hAnsi="Calibri" w:cs="Calibri"/>
                <w:b/>
                <w:bCs/>
                <w:sz w:val="20"/>
                <w:szCs w:val="20"/>
              </w:rPr>
              <w:t>Nazwa Wnioskodawcy:</w:t>
            </w:r>
          </w:p>
        </w:tc>
        <w:tc>
          <w:tcPr>
            <w:tcW w:w="4956" w:type="dxa"/>
            <w:shd w:val="clear" w:color="auto" w:fill="C1E4F5" w:themeFill="accent1" w:themeFillTint="33"/>
            <w:vAlign w:val="center"/>
          </w:tcPr>
          <w:p w14:paraId="0EF20717" w14:textId="77777777" w:rsidR="00FA4656" w:rsidRPr="00502FEF" w:rsidRDefault="00FA4656" w:rsidP="00FA465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FA4656" w:rsidRPr="00502FEF" w14:paraId="50D7DB56" w14:textId="77777777" w:rsidTr="00FA4656">
        <w:trPr>
          <w:trHeight w:val="340"/>
        </w:trPr>
        <w:tc>
          <w:tcPr>
            <w:tcW w:w="4106" w:type="dxa"/>
            <w:shd w:val="clear" w:color="auto" w:fill="C1E4F5" w:themeFill="accent1" w:themeFillTint="33"/>
            <w:vAlign w:val="center"/>
          </w:tcPr>
          <w:p w14:paraId="790B54F0" w14:textId="33B6A884" w:rsidR="00FA4656" w:rsidRPr="00502FEF" w:rsidRDefault="00FA4656" w:rsidP="00FA465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02FEF">
              <w:rPr>
                <w:rFonts w:ascii="Calibri" w:hAnsi="Calibri" w:cs="Calibri"/>
                <w:b/>
                <w:bCs/>
                <w:sz w:val="20"/>
                <w:szCs w:val="20"/>
              </w:rPr>
              <w:t>NIP:</w:t>
            </w:r>
          </w:p>
        </w:tc>
        <w:tc>
          <w:tcPr>
            <w:tcW w:w="4956" w:type="dxa"/>
            <w:shd w:val="clear" w:color="auto" w:fill="C1E4F5" w:themeFill="accent1" w:themeFillTint="33"/>
            <w:vAlign w:val="center"/>
          </w:tcPr>
          <w:p w14:paraId="42C669DB" w14:textId="77777777" w:rsidR="00FA4656" w:rsidRPr="00502FEF" w:rsidRDefault="00FA4656" w:rsidP="00FA465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FA4656" w:rsidRPr="00502FEF" w14:paraId="70F4F9BD" w14:textId="77777777" w:rsidTr="00FA4656">
        <w:trPr>
          <w:trHeight w:val="340"/>
        </w:trPr>
        <w:tc>
          <w:tcPr>
            <w:tcW w:w="4106" w:type="dxa"/>
            <w:shd w:val="clear" w:color="auto" w:fill="C1E4F5" w:themeFill="accent1" w:themeFillTint="33"/>
            <w:vAlign w:val="center"/>
          </w:tcPr>
          <w:p w14:paraId="0227D3A1" w14:textId="0F86D7EF" w:rsidR="00FA4656" w:rsidRPr="00502FEF" w:rsidRDefault="00FA4656" w:rsidP="00FA465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02FEF">
              <w:rPr>
                <w:rFonts w:ascii="Calibri" w:hAnsi="Calibri" w:cs="Calibri"/>
                <w:b/>
                <w:bCs/>
                <w:sz w:val="20"/>
                <w:szCs w:val="20"/>
              </w:rPr>
              <w:t>REGON:</w:t>
            </w:r>
          </w:p>
        </w:tc>
        <w:tc>
          <w:tcPr>
            <w:tcW w:w="4956" w:type="dxa"/>
            <w:shd w:val="clear" w:color="auto" w:fill="C1E4F5" w:themeFill="accent1" w:themeFillTint="33"/>
            <w:vAlign w:val="center"/>
          </w:tcPr>
          <w:p w14:paraId="4CEE6712" w14:textId="77777777" w:rsidR="00FA4656" w:rsidRPr="00502FEF" w:rsidRDefault="00FA4656" w:rsidP="00FA465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0707D2" w:rsidRPr="00502FEF" w14:paraId="00B98926" w14:textId="77777777" w:rsidTr="00FA4656">
        <w:trPr>
          <w:trHeight w:val="340"/>
        </w:trPr>
        <w:tc>
          <w:tcPr>
            <w:tcW w:w="4106" w:type="dxa"/>
            <w:shd w:val="clear" w:color="auto" w:fill="C1E4F5" w:themeFill="accent1" w:themeFillTint="33"/>
            <w:vAlign w:val="center"/>
          </w:tcPr>
          <w:p w14:paraId="7E76ACDB" w14:textId="2D78A426" w:rsidR="000707D2" w:rsidRPr="00502FEF" w:rsidRDefault="000707D2" w:rsidP="00FA465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KRS:</w:t>
            </w:r>
          </w:p>
        </w:tc>
        <w:tc>
          <w:tcPr>
            <w:tcW w:w="4956" w:type="dxa"/>
            <w:shd w:val="clear" w:color="auto" w:fill="C1E4F5" w:themeFill="accent1" w:themeFillTint="33"/>
            <w:vAlign w:val="center"/>
          </w:tcPr>
          <w:p w14:paraId="29D237F5" w14:textId="77777777" w:rsidR="000707D2" w:rsidRPr="00502FEF" w:rsidRDefault="000707D2" w:rsidP="00FA465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FA4656" w:rsidRPr="00502FEF" w14:paraId="37B6A3BD" w14:textId="77777777" w:rsidTr="00FA4656">
        <w:trPr>
          <w:trHeight w:val="340"/>
        </w:trPr>
        <w:tc>
          <w:tcPr>
            <w:tcW w:w="4106" w:type="dxa"/>
            <w:shd w:val="clear" w:color="auto" w:fill="C1E4F5" w:themeFill="accent1" w:themeFillTint="33"/>
            <w:vAlign w:val="center"/>
          </w:tcPr>
          <w:p w14:paraId="60E275ED" w14:textId="300D0FF0" w:rsidR="00FA4656" w:rsidRPr="00502FEF" w:rsidRDefault="00FA4656" w:rsidP="00FA465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02FEF">
              <w:rPr>
                <w:rFonts w:ascii="Calibri" w:hAnsi="Calibri" w:cs="Calibri"/>
                <w:b/>
                <w:bCs/>
                <w:sz w:val="20"/>
                <w:szCs w:val="20"/>
              </w:rPr>
              <w:t>Adres siedziby Wnioskodawcy:</w:t>
            </w:r>
          </w:p>
        </w:tc>
        <w:tc>
          <w:tcPr>
            <w:tcW w:w="4956" w:type="dxa"/>
            <w:shd w:val="clear" w:color="auto" w:fill="C1E4F5" w:themeFill="accent1" w:themeFillTint="33"/>
            <w:vAlign w:val="center"/>
          </w:tcPr>
          <w:p w14:paraId="6AD2E561" w14:textId="77777777" w:rsidR="00FA4656" w:rsidRPr="00502FEF" w:rsidRDefault="00FA4656" w:rsidP="00FA465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FA4656" w:rsidRPr="00502FEF" w14:paraId="3E373A85" w14:textId="77777777" w:rsidTr="00FA4656">
        <w:trPr>
          <w:trHeight w:val="340"/>
        </w:trPr>
        <w:tc>
          <w:tcPr>
            <w:tcW w:w="4106" w:type="dxa"/>
            <w:shd w:val="clear" w:color="auto" w:fill="C1E4F5" w:themeFill="accent1" w:themeFillTint="33"/>
            <w:vAlign w:val="center"/>
          </w:tcPr>
          <w:p w14:paraId="74B459E8" w14:textId="57FD368F" w:rsidR="00FA4656" w:rsidRPr="00502FEF" w:rsidRDefault="00FA4656" w:rsidP="00FA465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02FEF">
              <w:rPr>
                <w:rFonts w:ascii="Calibri" w:hAnsi="Calibri" w:cs="Calibri"/>
                <w:b/>
                <w:bCs/>
                <w:sz w:val="20"/>
                <w:szCs w:val="20"/>
              </w:rPr>
              <w:t>Rodzaj Wnioskodawcy:</w:t>
            </w:r>
          </w:p>
        </w:tc>
        <w:tc>
          <w:tcPr>
            <w:tcW w:w="4956" w:type="dxa"/>
            <w:shd w:val="clear" w:color="auto" w:fill="C1E4F5" w:themeFill="accent1" w:themeFillTint="33"/>
            <w:vAlign w:val="center"/>
          </w:tcPr>
          <w:p w14:paraId="45EA07BA" w14:textId="5A6A9999" w:rsidR="00FA4656" w:rsidRPr="00502FEF" w:rsidRDefault="00FA4656" w:rsidP="0075090F">
            <w:pPr>
              <w:spacing w:before="60" w:after="6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502FE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Centr</w:t>
            </w:r>
            <w:r w:rsidR="0075090F" w:rsidRPr="00502FE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um</w:t>
            </w:r>
            <w:r w:rsidRPr="00502FE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Zdrowia Psychicznego</w:t>
            </w:r>
          </w:p>
        </w:tc>
      </w:tr>
      <w:tr w:rsidR="00FA4656" w:rsidRPr="00502FEF" w14:paraId="55E53EE2" w14:textId="77777777" w:rsidTr="00FA4656">
        <w:trPr>
          <w:trHeight w:val="340"/>
        </w:trPr>
        <w:tc>
          <w:tcPr>
            <w:tcW w:w="4106" w:type="dxa"/>
            <w:shd w:val="clear" w:color="auto" w:fill="C1E4F5" w:themeFill="accent1" w:themeFillTint="33"/>
            <w:vAlign w:val="center"/>
          </w:tcPr>
          <w:p w14:paraId="67CCD2E3" w14:textId="3A44CB24" w:rsidR="00FA4656" w:rsidRPr="00502FEF" w:rsidRDefault="00FA4656" w:rsidP="00FA465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02FEF">
              <w:rPr>
                <w:rFonts w:ascii="Calibri" w:hAnsi="Calibri" w:cs="Calibri"/>
                <w:b/>
                <w:bCs/>
                <w:sz w:val="20"/>
                <w:szCs w:val="20"/>
              </w:rPr>
              <w:t>Wysokość wnioskowanej kwoty grantu:</w:t>
            </w:r>
          </w:p>
        </w:tc>
        <w:tc>
          <w:tcPr>
            <w:tcW w:w="4956" w:type="dxa"/>
            <w:shd w:val="clear" w:color="auto" w:fill="C1E4F5" w:themeFill="accent1" w:themeFillTint="33"/>
            <w:vAlign w:val="center"/>
          </w:tcPr>
          <w:p w14:paraId="37C32EC0" w14:textId="77777777" w:rsidR="00FA4656" w:rsidRPr="00502FEF" w:rsidRDefault="00FA4656" w:rsidP="00FA465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114F32E6" w14:textId="4F157441" w:rsidR="006934A5" w:rsidRDefault="006934A5" w:rsidP="006934A5">
      <w:pPr>
        <w:rPr>
          <w:rFonts w:ascii="Calibri" w:hAnsi="Calibri" w:cs="Calibri"/>
          <w:b/>
          <w:bCs/>
          <w:sz w:val="20"/>
          <w:szCs w:val="20"/>
        </w:rPr>
      </w:pPr>
    </w:p>
    <w:tbl>
      <w:tblPr>
        <w:tblStyle w:val="TableGrid"/>
        <w:tblW w:w="9065" w:type="dxa"/>
        <w:tblInd w:w="-5" w:type="dxa"/>
        <w:shd w:val="clear" w:color="auto" w:fill="FDFED2"/>
        <w:tblCellMar>
          <w:top w:w="4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112"/>
        <w:gridCol w:w="4953"/>
      </w:tblGrid>
      <w:tr w:rsidR="00B52E7B" w:rsidRPr="00B52E7B" w14:paraId="1772423C" w14:textId="77777777" w:rsidTr="00E06415">
        <w:trPr>
          <w:trHeight w:val="308"/>
        </w:trPr>
        <w:tc>
          <w:tcPr>
            <w:tcW w:w="9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ED2"/>
          </w:tcPr>
          <w:p w14:paraId="0B8F6715" w14:textId="780F8242" w:rsidR="00B52E7B" w:rsidRPr="00E06415" w:rsidRDefault="00B52E7B" w:rsidP="00E0641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52E7B">
              <w:rPr>
                <w:rFonts w:ascii="Calibri" w:eastAsia="Lato" w:hAnsi="Calibri" w:cs="Calibri"/>
                <w:b/>
                <w:bCs/>
                <w:sz w:val="20"/>
                <w:szCs w:val="20"/>
              </w:rPr>
              <w:t>WERYFIKACJA</w:t>
            </w:r>
          </w:p>
        </w:tc>
      </w:tr>
      <w:tr w:rsidR="00F75AAD" w:rsidRPr="00B52E7B" w14:paraId="246AD30F" w14:textId="77777777" w:rsidTr="00E06415">
        <w:trPr>
          <w:trHeight w:val="331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ED2"/>
          </w:tcPr>
          <w:p w14:paraId="1563B4B7" w14:textId="0E637046" w:rsidR="00F75AAD" w:rsidRPr="00E06415" w:rsidRDefault="00F75AAD" w:rsidP="00F75AA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Lato" w:hAnsi="Calibri" w:cs="Calibri"/>
                <w:sz w:val="20"/>
                <w:szCs w:val="20"/>
              </w:rPr>
              <w:t>D</w:t>
            </w:r>
            <w:r w:rsidRPr="00E06415">
              <w:rPr>
                <w:rFonts w:ascii="Calibri" w:eastAsia="Lato" w:hAnsi="Calibri" w:cs="Calibri"/>
                <w:sz w:val="20"/>
                <w:szCs w:val="20"/>
              </w:rPr>
              <w:t xml:space="preserve">okonywana po raz pierwszy </w:t>
            </w:r>
          </w:p>
        </w:tc>
        <w:tc>
          <w:tcPr>
            <w:tcW w:w="4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ED2"/>
          </w:tcPr>
          <w:sdt>
            <w:sdtPr>
              <w:rPr>
                <w:rFonts w:ascii="Segoe UI Symbol" w:eastAsia="MS Gothic" w:hAnsi="Segoe UI Symbol" w:cs="Segoe UI Symbol"/>
                <w:sz w:val="20"/>
                <w:szCs w:val="20"/>
              </w:rPr>
              <w:id w:val="-15079745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D189DCF" w14:textId="37CADAC3" w:rsidR="00F75AAD" w:rsidRPr="00E06415" w:rsidRDefault="0048287F" w:rsidP="00F75AAD">
                <w:pPr>
                  <w:ind w:left="7"/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F75AAD" w:rsidRPr="00B52E7B" w14:paraId="154C358C" w14:textId="77777777" w:rsidTr="00E06415">
        <w:trPr>
          <w:trHeight w:val="314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ED2"/>
          </w:tcPr>
          <w:p w14:paraId="0F864D58" w14:textId="149A4FCF" w:rsidR="00F75AAD" w:rsidRPr="00E06415" w:rsidRDefault="00F75AAD" w:rsidP="00E06415">
            <w:pPr>
              <w:spacing w:after="11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Lato" w:hAnsi="Calibri" w:cs="Calibri"/>
                <w:sz w:val="20"/>
                <w:szCs w:val="20"/>
              </w:rPr>
              <w:t>P</w:t>
            </w:r>
            <w:r w:rsidRPr="00E06415">
              <w:rPr>
                <w:rFonts w:ascii="Calibri" w:eastAsia="Lato" w:hAnsi="Calibri" w:cs="Calibri"/>
                <w:sz w:val="20"/>
                <w:szCs w:val="20"/>
              </w:rPr>
              <w:t xml:space="preserve">o wezwaniu </w:t>
            </w:r>
            <w:r>
              <w:rPr>
                <w:rFonts w:ascii="Calibri" w:eastAsia="Lato" w:hAnsi="Calibri" w:cs="Calibri"/>
                <w:sz w:val="20"/>
                <w:szCs w:val="20"/>
              </w:rPr>
              <w:t>– po raz drugi</w:t>
            </w:r>
          </w:p>
        </w:tc>
        <w:tc>
          <w:tcPr>
            <w:tcW w:w="4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ED2"/>
          </w:tcPr>
          <w:sdt>
            <w:sdtPr>
              <w:rPr>
                <w:rFonts w:ascii="Segoe UI Symbol" w:eastAsia="MS Gothic" w:hAnsi="Segoe UI Symbol" w:cs="Segoe UI Symbol"/>
                <w:sz w:val="20"/>
                <w:szCs w:val="20"/>
              </w:rPr>
              <w:id w:val="-14599446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E51DB06" w14:textId="03FA571E" w:rsidR="00F75AAD" w:rsidRPr="00E06415" w:rsidRDefault="00F75AAD" w:rsidP="00F75AAD">
                <w:pPr>
                  <w:ind w:left="7"/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E06415">
                  <w:rPr>
                    <w:rFonts w:ascii="Segoe UI Symbol" w:eastAsia="MS Gothic" w:hAnsi="Segoe UI Symbol" w:cs="Segoe UI Symbol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F75AAD" w:rsidRPr="00B52E7B" w14:paraId="7686224C" w14:textId="77777777" w:rsidTr="001B0A26">
        <w:trPr>
          <w:trHeight w:val="314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ED2"/>
          </w:tcPr>
          <w:p w14:paraId="2541A82F" w14:textId="5DBF92C2" w:rsidR="00F75AAD" w:rsidRPr="001B0A26" w:rsidRDefault="00F75AAD" w:rsidP="00F75AAD">
            <w:pPr>
              <w:spacing w:after="11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Lato" w:hAnsi="Calibri" w:cs="Calibri"/>
                <w:sz w:val="20"/>
                <w:szCs w:val="20"/>
              </w:rPr>
              <w:t>P</w:t>
            </w:r>
            <w:r w:rsidRPr="001B0A26">
              <w:rPr>
                <w:rFonts w:ascii="Calibri" w:eastAsia="Lato" w:hAnsi="Calibri" w:cs="Calibri"/>
                <w:sz w:val="20"/>
                <w:szCs w:val="20"/>
              </w:rPr>
              <w:t xml:space="preserve">o wezwaniu </w:t>
            </w:r>
            <w:r>
              <w:rPr>
                <w:rFonts w:ascii="Calibri" w:eastAsia="Lato" w:hAnsi="Calibri" w:cs="Calibri"/>
                <w:sz w:val="20"/>
                <w:szCs w:val="20"/>
              </w:rPr>
              <w:t>– po raz trzeci</w:t>
            </w:r>
          </w:p>
        </w:tc>
        <w:tc>
          <w:tcPr>
            <w:tcW w:w="4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ED2"/>
          </w:tcPr>
          <w:sdt>
            <w:sdtPr>
              <w:rPr>
                <w:rFonts w:ascii="Segoe UI Symbol" w:eastAsia="MS Gothic" w:hAnsi="Segoe UI Symbol" w:cs="Segoe UI Symbol"/>
                <w:sz w:val="20"/>
                <w:szCs w:val="20"/>
              </w:rPr>
              <w:id w:val="12871587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2DDEAD0" w14:textId="380DACB6" w:rsidR="00F75AAD" w:rsidRPr="001B0A26" w:rsidRDefault="00F75AAD" w:rsidP="00F75AAD">
                <w:pPr>
                  <w:ind w:left="7"/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0956B1">
                  <w:rPr>
                    <w:rFonts w:ascii="Segoe UI Symbol" w:eastAsia="MS Gothic" w:hAnsi="Segoe UI Symbol" w:cs="Segoe UI Symbol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F75AAD" w:rsidRPr="00B52E7B" w14:paraId="5A2B29C2" w14:textId="77777777" w:rsidTr="00E06415">
        <w:trPr>
          <w:trHeight w:val="34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ED2"/>
          </w:tcPr>
          <w:p w14:paraId="27AEF076" w14:textId="6DDEF5BB" w:rsidR="00F75AAD" w:rsidRPr="00E06415" w:rsidRDefault="00F75AAD" w:rsidP="00F75AA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Lato" w:hAnsi="Calibri" w:cs="Calibri"/>
                <w:sz w:val="20"/>
                <w:szCs w:val="20"/>
              </w:rPr>
              <w:t>W</w:t>
            </w:r>
            <w:r w:rsidRPr="00E06415">
              <w:rPr>
                <w:rFonts w:ascii="Calibri" w:eastAsia="Lato" w:hAnsi="Calibri" w:cs="Calibri"/>
                <w:sz w:val="20"/>
                <w:szCs w:val="20"/>
              </w:rPr>
              <w:t xml:space="preserve"> trybie ponownej oceny po złożeniu odwołania </w:t>
            </w:r>
          </w:p>
        </w:tc>
        <w:tc>
          <w:tcPr>
            <w:tcW w:w="4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ED2"/>
          </w:tcPr>
          <w:sdt>
            <w:sdtPr>
              <w:rPr>
                <w:rFonts w:ascii="Segoe UI Symbol" w:eastAsia="MS Gothic" w:hAnsi="Segoe UI Symbol" w:cs="Segoe UI Symbol"/>
                <w:sz w:val="20"/>
                <w:szCs w:val="20"/>
              </w:rPr>
              <w:id w:val="-6155258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D4BA5F9" w14:textId="49BC2CCC" w:rsidR="00F75AAD" w:rsidRPr="00E06415" w:rsidRDefault="00F75AAD" w:rsidP="00F75AAD">
                <w:pPr>
                  <w:ind w:left="7"/>
                  <w:jc w:val="center"/>
                  <w:rPr>
                    <w:rFonts w:ascii="Calibri" w:hAnsi="Calibri" w:cs="Calibri"/>
                    <w:sz w:val="20"/>
                    <w:szCs w:val="20"/>
                  </w:rPr>
                </w:pPr>
                <w:r w:rsidRPr="00E06415">
                  <w:rPr>
                    <w:rFonts w:ascii="Segoe UI Symbol" w:eastAsia="MS Gothic" w:hAnsi="Segoe UI Symbol" w:cs="Segoe UI Symbol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</w:tbl>
    <w:p w14:paraId="097DFBD7" w14:textId="77777777" w:rsidR="00B52E7B" w:rsidRDefault="00B52E7B" w:rsidP="006934A5">
      <w:pPr>
        <w:rPr>
          <w:rFonts w:ascii="Calibri" w:hAnsi="Calibri" w:cs="Calibri"/>
          <w:b/>
          <w:bCs/>
          <w:sz w:val="20"/>
          <w:szCs w:val="20"/>
        </w:rPr>
      </w:pPr>
    </w:p>
    <w:p w14:paraId="1147055B" w14:textId="77777777" w:rsidR="00F33531" w:rsidRDefault="00F33531" w:rsidP="006934A5">
      <w:pPr>
        <w:rPr>
          <w:rFonts w:ascii="Calibri" w:hAnsi="Calibri" w:cs="Calibri"/>
          <w:b/>
          <w:bCs/>
          <w:sz w:val="20"/>
          <w:szCs w:val="20"/>
        </w:rPr>
      </w:pPr>
    </w:p>
    <w:p w14:paraId="66A9A2F8" w14:textId="77777777" w:rsidR="00B52E7B" w:rsidRDefault="00B52E7B" w:rsidP="006934A5">
      <w:pPr>
        <w:rPr>
          <w:rFonts w:ascii="Calibri" w:hAnsi="Calibri" w:cs="Calibri"/>
          <w:b/>
          <w:bCs/>
          <w:sz w:val="20"/>
          <w:szCs w:val="20"/>
        </w:rPr>
      </w:pPr>
    </w:p>
    <w:p w14:paraId="5A3A4448" w14:textId="77777777" w:rsidR="00EF5CF1" w:rsidRDefault="00EF5CF1" w:rsidP="006934A5">
      <w:pPr>
        <w:rPr>
          <w:rFonts w:ascii="Calibri" w:hAnsi="Calibri" w:cs="Calibri"/>
          <w:b/>
          <w:bCs/>
          <w:sz w:val="20"/>
          <w:szCs w:val="20"/>
        </w:rPr>
      </w:pPr>
    </w:p>
    <w:p w14:paraId="37DF007F" w14:textId="77777777" w:rsidR="00CB7C58" w:rsidRPr="00502FEF" w:rsidRDefault="00CB7C58" w:rsidP="006934A5">
      <w:pPr>
        <w:rPr>
          <w:rFonts w:ascii="Calibri" w:hAnsi="Calibri" w:cs="Calibri"/>
          <w:b/>
          <w:bCs/>
          <w:sz w:val="20"/>
          <w:szCs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08"/>
        <w:gridCol w:w="2546"/>
        <w:gridCol w:w="4029"/>
        <w:gridCol w:w="992"/>
        <w:gridCol w:w="987"/>
      </w:tblGrid>
      <w:tr w:rsidR="006934A5" w:rsidRPr="00502FEF" w14:paraId="66DAB5E6" w14:textId="77777777" w:rsidTr="0048287F">
        <w:trPr>
          <w:trHeight w:val="397"/>
        </w:trPr>
        <w:tc>
          <w:tcPr>
            <w:tcW w:w="9062" w:type="dxa"/>
            <w:gridSpan w:val="5"/>
            <w:shd w:val="clear" w:color="auto" w:fill="E8E8E8" w:themeFill="background2"/>
            <w:vAlign w:val="center"/>
          </w:tcPr>
          <w:p w14:paraId="4C4B8F32" w14:textId="77777777" w:rsidR="00D4155B" w:rsidRDefault="006934A5" w:rsidP="00D4155B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02FEF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Kryteria obligatoryjne</w:t>
            </w:r>
            <w:r w:rsidR="00D4155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  <w:p w14:paraId="34777BF2" w14:textId="166E031F" w:rsidR="006934A5" w:rsidRPr="00502FEF" w:rsidRDefault="00D4155B" w:rsidP="00E06415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Część Wniosku -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IV. OŚWIADCZENIA WNIOSKODAWCY. KRYTERIA OBLIGATORYJNE</w:t>
            </w:r>
          </w:p>
        </w:tc>
      </w:tr>
      <w:tr w:rsidR="00136A42" w:rsidRPr="00502FEF" w14:paraId="0619E7FD" w14:textId="77777777" w:rsidTr="0048287F">
        <w:tc>
          <w:tcPr>
            <w:tcW w:w="508" w:type="dxa"/>
            <w:shd w:val="clear" w:color="auto" w:fill="E8E8E8" w:themeFill="background2"/>
            <w:vAlign w:val="center"/>
          </w:tcPr>
          <w:p w14:paraId="6F81213A" w14:textId="2CA50E26" w:rsidR="006934A5" w:rsidRPr="00502FEF" w:rsidRDefault="006934A5" w:rsidP="00136A4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02FEF">
              <w:rPr>
                <w:rFonts w:ascii="Calibri" w:hAnsi="Calibri" w:cs="Calibri"/>
                <w:b/>
                <w:bCs/>
                <w:sz w:val="20"/>
                <w:szCs w:val="20"/>
              </w:rPr>
              <w:t>Nr</w:t>
            </w:r>
          </w:p>
        </w:tc>
        <w:tc>
          <w:tcPr>
            <w:tcW w:w="2546" w:type="dxa"/>
            <w:shd w:val="clear" w:color="auto" w:fill="E8E8E8" w:themeFill="background2"/>
            <w:vAlign w:val="center"/>
          </w:tcPr>
          <w:p w14:paraId="47E4A4C2" w14:textId="7DEC881B" w:rsidR="006934A5" w:rsidRPr="00502FEF" w:rsidRDefault="006934A5" w:rsidP="00502FE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02FEF">
              <w:rPr>
                <w:rFonts w:ascii="Calibri" w:hAnsi="Calibri" w:cs="Calibri"/>
                <w:b/>
                <w:bCs/>
                <w:sz w:val="20"/>
                <w:szCs w:val="20"/>
              </w:rPr>
              <w:t>Nazwa kryterium</w:t>
            </w:r>
          </w:p>
        </w:tc>
        <w:tc>
          <w:tcPr>
            <w:tcW w:w="4029" w:type="dxa"/>
            <w:shd w:val="clear" w:color="auto" w:fill="E8E8E8" w:themeFill="background2"/>
            <w:vAlign w:val="center"/>
          </w:tcPr>
          <w:p w14:paraId="29917587" w14:textId="3C4D4D58" w:rsidR="006934A5" w:rsidRPr="00502FEF" w:rsidRDefault="00191203" w:rsidP="00502FE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02FE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Uzasadnienie </w:t>
            </w:r>
            <w:r w:rsidR="006934A5" w:rsidRPr="00502FEF">
              <w:rPr>
                <w:rFonts w:ascii="Calibri" w:hAnsi="Calibri" w:cs="Calibri"/>
                <w:b/>
                <w:bCs/>
                <w:sz w:val="20"/>
                <w:szCs w:val="20"/>
              </w:rPr>
              <w:t>oceny</w:t>
            </w:r>
          </w:p>
        </w:tc>
        <w:tc>
          <w:tcPr>
            <w:tcW w:w="1979" w:type="dxa"/>
            <w:gridSpan w:val="2"/>
            <w:shd w:val="clear" w:color="auto" w:fill="E8E8E8" w:themeFill="background2"/>
            <w:vAlign w:val="center"/>
          </w:tcPr>
          <w:p w14:paraId="2EA18938" w14:textId="30ECE03B" w:rsidR="006934A5" w:rsidRPr="00502FEF" w:rsidRDefault="006934A5" w:rsidP="00136A4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02FEF">
              <w:rPr>
                <w:rFonts w:ascii="Calibri" w:hAnsi="Calibri" w:cs="Calibri"/>
                <w:b/>
                <w:bCs/>
                <w:sz w:val="20"/>
                <w:szCs w:val="20"/>
              </w:rPr>
              <w:t>Zasady oceny kryterium</w:t>
            </w:r>
          </w:p>
        </w:tc>
      </w:tr>
      <w:tr w:rsidR="00AD7AF4" w:rsidRPr="00502FEF" w14:paraId="7BF20FC4" w14:textId="77777777" w:rsidTr="0048287F">
        <w:tc>
          <w:tcPr>
            <w:tcW w:w="508" w:type="dxa"/>
            <w:vAlign w:val="center"/>
          </w:tcPr>
          <w:p w14:paraId="2AE582B1" w14:textId="04B3AD97" w:rsidR="00502FEF" w:rsidRPr="00502FEF" w:rsidRDefault="00502FEF" w:rsidP="00136A4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546" w:type="dxa"/>
            <w:vAlign w:val="center"/>
          </w:tcPr>
          <w:p w14:paraId="41D39977" w14:textId="1DABED47" w:rsidR="00502FEF" w:rsidRPr="00502FEF" w:rsidRDefault="00502FEF" w:rsidP="00502FEF">
            <w:pPr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 xml:space="preserve">Udzielanie świadczeń opieki zdrowotnej w rodzaju opieka psychiatryczna i leczenie uzależnień </w:t>
            </w:r>
            <w:r w:rsidRPr="00502FEF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na podstawie umowy zawartej z Narodowym Funduszem Zdrowia</w:t>
            </w:r>
            <w:r w:rsidR="00AD7AF4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 xml:space="preserve"> (dalej: NFZ) </w:t>
            </w:r>
            <w:r w:rsidRPr="00502FEF">
              <w:rPr>
                <w:rFonts w:ascii="Calibri" w:hAnsi="Calibri" w:cs="Calibri"/>
                <w:sz w:val="20"/>
                <w:szCs w:val="20"/>
                <w:lang w:eastAsia="pl-PL"/>
              </w:rPr>
              <w:t>w zakresie Centrum Zdrowia Psychicznego</w:t>
            </w:r>
            <w:r w:rsidR="00AD7AF4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(dalej: CZP)</w:t>
            </w:r>
          </w:p>
        </w:tc>
        <w:tc>
          <w:tcPr>
            <w:tcW w:w="4029" w:type="dxa"/>
            <w:vAlign w:val="center"/>
          </w:tcPr>
          <w:p w14:paraId="6DB349E9" w14:textId="0F877219" w:rsidR="00502FEF" w:rsidRPr="00502FEF" w:rsidRDefault="00502FEF" w:rsidP="00AD7AF4">
            <w:pPr>
              <w:pStyle w:val="Tekstprzypisudolnego"/>
              <w:rPr>
                <w:rFonts w:ascii="Calibri" w:hAnsi="Calibri" w:cs="Calibri"/>
                <w:lang w:eastAsia="pl-PL"/>
              </w:rPr>
            </w:pPr>
            <w:r w:rsidRPr="00502FEF">
              <w:rPr>
                <w:rFonts w:ascii="Calibri" w:hAnsi="Calibri" w:cs="Calibri"/>
              </w:rPr>
              <w:t xml:space="preserve">Wnioskodawca </w:t>
            </w:r>
            <w:r w:rsidRPr="00502FEF">
              <w:rPr>
                <w:rFonts w:ascii="Calibri" w:eastAsia="Tahoma" w:hAnsi="Calibri" w:cs="Calibri"/>
              </w:rPr>
              <w:t xml:space="preserve">jest ujęty w załączniku nr 1 do rozporządzenia Ministra Zdrowia z dnia 27 kwietnia 2018 r. </w:t>
            </w:r>
            <w:r w:rsidRPr="00502FEF">
              <w:rPr>
                <w:rFonts w:ascii="Calibri" w:eastAsia="Tahoma" w:hAnsi="Calibri" w:cs="Calibri"/>
                <w:i/>
                <w:iCs/>
              </w:rPr>
              <w:t>w sprawie programu pilotażowego w centrach zdrowia psychicznego</w:t>
            </w:r>
            <w:r w:rsidRPr="00502FEF">
              <w:rPr>
                <w:rStyle w:val="Odwoanieprzypisudolnego"/>
                <w:rFonts w:ascii="Calibri" w:eastAsia="Tahoma" w:hAnsi="Calibri" w:cs="Calibri"/>
              </w:rPr>
              <w:footnoteReference w:id="1"/>
            </w:r>
            <w:r w:rsidRPr="00502FEF">
              <w:rPr>
                <w:rFonts w:ascii="Calibri" w:eastAsia="Tahoma" w:hAnsi="Calibri" w:cs="Calibri"/>
                <w:i/>
                <w:iCs/>
              </w:rPr>
              <w:t xml:space="preserve"> </w:t>
            </w:r>
            <w:r w:rsidR="00602901" w:rsidRPr="00B553A3">
              <w:rPr>
                <w:rFonts w:ascii="Calibri" w:hAnsi="Calibri" w:cs="Calibri"/>
              </w:rPr>
              <w:t>i</w:t>
            </w:r>
            <w:r w:rsidR="00602901">
              <w:rPr>
                <w:rFonts w:ascii="Calibri" w:hAnsi="Calibri" w:cs="Calibri"/>
              </w:rPr>
              <w:t xml:space="preserve"> </w:t>
            </w:r>
            <w:r w:rsidR="00602901" w:rsidRPr="004E730C">
              <w:rPr>
                <w:rFonts w:ascii="Calibri" w:hAnsi="Calibri" w:cs="Calibri"/>
              </w:rPr>
              <w:t>posiada</w:t>
            </w:r>
            <w:r w:rsidR="00602901">
              <w:rPr>
                <w:rFonts w:ascii="Calibri" w:hAnsi="Calibri" w:cs="Calibri"/>
              </w:rPr>
              <w:t>/będzie posiadał</w:t>
            </w:r>
            <w:r w:rsidR="00602901" w:rsidRPr="004E730C">
              <w:rPr>
                <w:rFonts w:ascii="Calibri" w:hAnsi="Calibri" w:cs="Calibri"/>
              </w:rPr>
              <w:t xml:space="preserve"> najpóźniej na dzień podpisania umowy o powierzenie grantu umowę z NFZ na realizację świadczeń opieki zdrowotnej w zakresie zgodnym z § 5 ww. rozporządzenia</w:t>
            </w:r>
            <w:r w:rsidR="00602901">
              <w:rPr>
                <w:rFonts w:ascii="Calibri" w:hAnsi="Calibri" w:cs="Calibri"/>
              </w:rPr>
              <w:t>.</w:t>
            </w:r>
          </w:p>
        </w:tc>
        <w:bookmarkStart w:id="0" w:name="_Hlk210304702"/>
        <w:tc>
          <w:tcPr>
            <w:tcW w:w="992" w:type="dxa"/>
            <w:vAlign w:val="center"/>
          </w:tcPr>
          <w:p w14:paraId="12276E20" w14:textId="4CED0813" w:rsidR="00502FEF" w:rsidRPr="0048287F" w:rsidRDefault="00000000" w:rsidP="0048287F">
            <w:pPr>
              <w:ind w:left="7"/>
              <w:jc w:val="center"/>
              <w:rPr>
                <w:rFonts w:ascii="Segoe UI Symbol" w:eastAsia="MS Gothic" w:hAnsi="Segoe UI Symbol" w:cs="Segoe UI Symbol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868023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1F1A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bookmarkEnd w:id="0"/>
            <w:r w:rsidR="00502FEF" w:rsidRPr="0048287F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bookmarkStart w:id="1" w:name="_Hlk210304804"/>
        <w:tc>
          <w:tcPr>
            <w:tcW w:w="987" w:type="dxa"/>
            <w:vAlign w:val="center"/>
          </w:tcPr>
          <w:p w14:paraId="0DB88C7B" w14:textId="04A90230" w:rsidR="00502FEF" w:rsidRPr="0048287F" w:rsidRDefault="00000000" w:rsidP="0048287F">
            <w:pPr>
              <w:ind w:left="7"/>
              <w:jc w:val="center"/>
              <w:rPr>
                <w:rFonts w:ascii="Segoe UI Symbol" w:eastAsia="MS Gothic" w:hAnsi="Segoe UI Symbol" w:cs="Segoe UI Symbol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120663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1F1A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bookmarkEnd w:id="1"/>
            <w:r w:rsidR="00502FEF" w:rsidRPr="0048287F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48287F" w:rsidRPr="00502FEF" w14:paraId="1EF065EB" w14:textId="77777777" w:rsidTr="0048287F">
        <w:tc>
          <w:tcPr>
            <w:tcW w:w="508" w:type="dxa"/>
            <w:vAlign w:val="center"/>
          </w:tcPr>
          <w:p w14:paraId="1053BE2E" w14:textId="7C172277" w:rsidR="0048287F" w:rsidRPr="00502FEF" w:rsidRDefault="0048287F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546" w:type="dxa"/>
            <w:vAlign w:val="center"/>
          </w:tcPr>
          <w:p w14:paraId="77B39471" w14:textId="746BDE45" w:rsidR="0048287F" w:rsidRPr="00502FEF" w:rsidRDefault="0048287F" w:rsidP="0048287F">
            <w:pPr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Zgodność z mapą potrzeb zdrowotnych na lata 2022-2026 wraz z jej aktualizacją na kolejne lata</w:t>
            </w:r>
            <w:r w:rsidRPr="00502FEF">
              <w:rPr>
                <w:rStyle w:val="Odwoanieprzypisudolnego"/>
                <w:rFonts w:ascii="Calibri" w:eastAsia="Times New Roman" w:hAnsi="Calibri" w:cs="Calibri"/>
                <w:sz w:val="20"/>
                <w:szCs w:val="20"/>
                <w:lang w:eastAsia="pl-PL"/>
              </w:rPr>
              <w:footnoteReference w:id="2"/>
            </w:r>
          </w:p>
        </w:tc>
        <w:tc>
          <w:tcPr>
            <w:tcW w:w="4029" w:type="dxa"/>
            <w:vAlign w:val="center"/>
          </w:tcPr>
          <w:p w14:paraId="3F52B9EC" w14:textId="208A001D" w:rsidR="0048287F" w:rsidRPr="00502FEF" w:rsidRDefault="0048287F" w:rsidP="0048287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502FEF">
              <w:rPr>
                <w:sz w:val="20"/>
                <w:szCs w:val="20"/>
              </w:rPr>
              <w:t>akres projektu jest zgodny z mapą potrzeb zdrowotnych.</w:t>
            </w:r>
          </w:p>
        </w:tc>
        <w:tc>
          <w:tcPr>
            <w:tcW w:w="992" w:type="dxa"/>
            <w:vAlign w:val="center"/>
          </w:tcPr>
          <w:p w14:paraId="63B36AC6" w14:textId="5711DE90" w:rsidR="0048287F" w:rsidRPr="0048287F" w:rsidRDefault="00000000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1286966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48287F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87" w:type="dxa"/>
            <w:vAlign w:val="center"/>
          </w:tcPr>
          <w:p w14:paraId="7514182D" w14:textId="69232A90" w:rsidR="0048287F" w:rsidRPr="0048287F" w:rsidRDefault="00000000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918792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48287F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48287F" w:rsidRPr="00502FEF" w14:paraId="1CAC5DDD" w14:textId="77777777" w:rsidTr="0048287F">
        <w:tc>
          <w:tcPr>
            <w:tcW w:w="508" w:type="dxa"/>
            <w:vAlign w:val="center"/>
          </w:tcPr>
          <w:p w14:paraId="4A49BFFB" w14:textId="2786F3E1" w:rsidR="0048287F" w:rsidRPr="00502FEF" w:rsidRDefault="0048287F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2546" w:type="dxa"/>
            <w:vAlign w:val="center"/>
          </w:tcPr>
          <w:p w14:paraId="0A56D395" w14:textId="2B0804C2" w:rsidR="0048287F" w:rsidRPr="00502FEF" w:rsidRDefault="0048287F" w:rsidP="0048287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Spójność z Planami Transformacji (odpowiednio krajowym</w:t>
            </w:r>
            <w:r w:rsidRPr="00502FEF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3"/>
            </w:r>
            <w:r w:rsidRPr="00502FEF">
              <w:rPr>
                <w:rFonts w:ascii="Calibri" w:hAnsi="Calibri" w:cs="Calibri"/>
                <w:sz w:val="20"/>
                <w:szCs w:val="20"/>
              </w:rPr>
              <w:t xml:space="preserve"> lub regionalnymi</w:t>
            </w:r>
            <w:r w:rsidRPr="00502FEF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4"/>
            </w:r>
            <w:r w:rsidRPr="00502FEF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4029" w:type="dxa"/>
            <w:vAlign w:val="center"/>
          </w:tcPr>
          <w:p w14:paraId="3FFFB4F9" w14:textId="517FB73F" w:rsidR="0048287F" w:rsidRDefault="0048287F" w:rsidP="0048287F">
            <w:pPr>
              <w:pStyle w:val="Default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Z</w:t>
            </w:r>
            <w:r w:rsidRPr="00502FEF">
              <w:rPr>
                <w:color w:val="auto"/>
                <w:sz w:val="20"/>
                <w:szCs w:val="20"/>
              </w:rPr>
              <w:t>akres projektu jest spójny z Planami Transformacji (odpowiednio krajowym lub wojewódzkimi).</w:t>
            </w:r>
          </w:p>
        </w:tc>
        <w:tc>
          <w:tcPr>
            <w:tcW w:w="992" w:type="dxa"/>
            <w:vAlign w:val="center"/>
          </w:tcPr>
          <w:p w14:paraId="4FCE96FD" w14:textId="3EEB2F7B" w:rsidR="0048287F" w:rsidRDefault="00000000" w:rsidP="0048287F">
            <w:pPr>
              <w:jc w:val="center"/>
              <w:rPr>
                <w:rFonts w:ascii="Segoe UI Symbol" w:eastAsia="MS Gothic" w:hAnsi="Segoe UI Symbol" w:cs="Segoe UI Symbol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1622723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48287F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87" w:type="dxa"/>
            <w:vAlign w:val="center"/>
          </w:tcPr>
          <w:p w14:paraId="43833C48" w14:textId="586FFC2D" w:rsidR="0048287F" w:rsidRDefault="00000000" w:rsidP="0048287F">
            <w:pPr>
              <w:jc w:val="center"/>
              <w:rPr>
                <w:rFonts w:ascii="Segoe UI Symbol" w:eastAsia="MS Gothic" w:hAnsi="Segoe UI Symbol" w:cs="Segoe UI Symbol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506949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48287F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48287F" w:rsidRPr="00502FEF" w14:paraId="460DFE39" w14:textId="77777777" w:rsidTr="0048287F">
        <w:tc>
          <w:tcPr>
            <w:tcW w:w="508" w:type="dxa"/>
            <w:vAlign w:val="center"/>
          </w:tcPr>
          <w:p w14:paraId="573C3532" w14:textId="6607EB8A" w:rsidR="0048287F" w:rsidRPr="00502FEF" w:rsidRDefault="0048287F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2546" w:type="dxa"/>
            <w:vAlign w:val="center"/>
          </w:tcPr>
          <w:p w14:paraId="3BD1B0E8" w14:textId="0C2ADCA5" w:rsidR="0048287F" w:rsidRPr="00502FEF" w:rsidRDefault="0048287F" w:rsidP="0048287F">
            <w:pPr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  <w:lang w:bidi="pl-PL"/>
              </w:rPr>
              <w:t>Wykorzystywanie infrastruktury wytworzonej w ramach projektu</w:t>
            </w:r>
          </w:p>
        </w:tc>
        <w:tc>
          <w:tcPr>
            <w:tcW w:w="4029" w:type="dxa"/>
            <w:vAlign w:val="center"/>
          </w:tcPr>
          <w:p w14:paraId="767C83C7" w14:textId="7A40C848" w:rsidR="0048287F" w:rsidRPr="00502FEF" w:rsidRDefault="0048287F" w:rsidP="0048287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 xml:space="preserve">Infrastruktura wytworzona w ramach projektu </w:t>
            </w:r>
            <w:r>
              <w:rPr>
                <w:rFonts w:ascii="Calibri" w:hAnsi="Calibri" w:cs="Calibri"/>
                <w:sz w:val="20"/>
                <w:szCs w:val="20"/>
              </w:rPr>
              <w:t>jest/będzie</w:t>
            </w:r>
            <w:r w:rsidRPr="00502FEF">
              <w:rPr>
                <w:rFonts w:ascii="Calibri" w:hAnsi="Calibri" w:cs="Calibri"/>
                <w:sz w:val="20"/>
                <w:szCs w:val="20"/>
              </w:rPr>
              <w:t xml:space="preserve"> wykorzystywana na rzecz udzielania świadczeń opieki zdrowotnej finansowanych ze środków publicznych oraz - jeśli to zasadne - do działalności pozaleczniczej w ramach działalności statutowej danego podmiotu leczniczego, przy czym gospodarcze wykorzystanie infrastruktury nie może przekroczyć 20% zasobów/wydajności infrastruktury w ujęciu rocznym.</w:t>
            </w:r>
          </w:p>
        </w:tc>
        <w:tc>
          <w:tcPr>
            <w:tcW w:w="992" w:type="dxa"/>
            <w:vAlign w:val="center"/>
          </w:tcPr>
          <w:p w14:paraId="21D85EC8" w14:textId="5AF424F1" w:rsidR="0048287F" w:rsidRPr="0048287F" w:rsidRDefault="00000000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384311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48287F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87" w:type="dxa"/>
            <w:vAlign w:val="center"/>
          </w:tcPr>
          <w:p w14:paraId="04B8F14E" w14:textId="5B2FC20E" w:rsidR="0048287F" w:rsidRPr="0048287F" w:rsidRDefault="00000000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965506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48287F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48287F" w:rsidRPr="00502FEF" w14:paraId="34A161D8" w14:textId="77777777" w:rsidTr="0048287F">
        <w:tc>
          <w:tcPr>
            <w:tcW w:w="508" w:type="dxa"/>
            <w:vAlign w:val="center"/>
          </w:tcPr>
          <w:p w14:paraId="0B5D7F02" w14:textId="04CC42E9" w:rsidR="0048287F" w:rsidRPr="00502FEF" w:rsidRDefault="0048287F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2546" w:type="dxa"/>
            <w:vAlign w:val="center"/>
          </w:tcPr>
          <w:p w14:paraId="1CDE23F4" w14:textId="635F6EB2" w:rsidR="0048287F" w:rsidRPr="00502FEF" w:rsidRDefault="0048287F" w:rsidP="0048287F">
            <w:pPr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Projekt przyczynia się do systemowego wdrażania reformy psychiatrii w kierunku modelu psychiatrii środowiskowej, opartej na formach zdeinstytucjonalizowanych</w:t>
            </w:r>
          </w:p>
        </w:tc>
        <w:tc>
          <w:tcPr>
            <w:tcW w:w="4029" w:type="dxa"/>
            <w:vAlign w:val="center"/>
          </w:tcPr>
          <w:p w14:paraId="11161246" w14:textId="7D1C3C64" w:rsidR="0048287F" w:rsidRPr="00502FEF" w:rsidRDefault="0048287F" w:rsidP="0048287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 xml:space="preserve">Projekt jest zgodny z celami i działaniami opisanymi w rozdziale pt. </w:t>
            </w:r>
            <w:r w:rsidRPr="00502FEF">
              <w:rPr>
                <w:rFonts w:ascii="Calibri" w:hAnsi="Calibri" w:cs="Calibri"/>
                <w:i/>
                <w:iCs/>
                <w:sz w:val="20"/>
                <w:szCs w:val="20"/>
              </w:rPr>
              <w:t>Kierunki rozwoju wsparcia zdrowotnego w ramach procesu deinstytucjonalizacji</w:t>
            </w:r>
            <w:r w:rsidRPr="00502FEF">
              <w:rPr>
                <w:rFonts w:ascii="Calibri" w:hAnsi="Calibri" w:cs="Calibri"/>
                <w:sz w:val="20"/>
                <w:szCs w:val="20"/>
              </w:rPr>
              <w:t xml:space="preserve"> załącznika nr 2 („Strategia Deinstytucjonalizacji: opieka zdrowotna nad osobami z zaburzeniami psychicznymi”) do dokumentu „Zdrowa Przyszłość. Ramy Strategiczne Rozwoju Systemu Ochrony Zdrowia na lata 2021–2027, z perspektywą do 2030 r.”</w:t>
            </w:r>
          </w:p>
        </w:tc>
        <w:tc>
          <w:tcPr>
            <w:tcW w:w="992" w:type="dxa"/>
            <w:vAlign w:val="center"/>
          </w:tcPr>
          <w:p w14:paraId="16C7B79D" w14:textId="2ED38206" w:rsidR="0048287F" w:rsidRPr="0048287F" w:rsidRDefault="00000000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1932114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48287F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87" w:type="dxa"/>
            <w:vAlign w:val="center"/>
          </w:tcPr>
          <w:p w14:paraId="06DBADA6" w14:textId="30EAB051" w:rsidR="0048287F" w:rsidRPr="0048287F" w:rsidRDefault="00000000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1455931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48287F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48287F" w:rsidRPr="00502FEF" w14:paraId="4D77D869" w14:textId="77777777" w:rsidTr="0048287F">
        <w:tc>
          <w:tcPr>
            <w:tcW w:w="508" w:type="dxa"/>
            <w:vAlign w:val="center"/>
          </w:tcPr>
          <w:p w14:paraId="2D7E0987" w14:textId="2B2F9E91" w:rsidR="0048287F" w:rsidRPr="00502FEF" w:rsidRDefault="0048287F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2546" w:type="dxa"/>
            <w:vAlign w:val="center"/>
          </w:tcPr>
          <w:p w14:paraId="57403DD7" w14:textId="5F268AD0" w:rsidR="0048287F" w:rsidRPr="00502FEF" w:rsidRDefault="0048287F" w:rsidP="0048287F">
            <w:pPr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 xml:space="preserve">Projekt jest zgodny z Konwencją ONZ o Prawach Osób Niepełnosprawnych (UNCRPD), w tym Komentarzem ogólnym Nr 5 (2017), Uwagami </w:t>
            </w:r>
            <w:r w:rsidRPr="00502FEF">
              <w:rPr>
                <w:rFonts w:ascii="Calibri" w:hAnsi="Calibri" w:cs="Calibri"/>
                <w:sz w:val="20"/>
                <w:szCs w:val="20"/>
              </w:rPr>
              <w:lastRenderedPageBreak/>
              <w:t>końcowymi dla Polski Komitetu ONZ ds. Praw Osób Niepełnosprawnych (CRPD) oraz Strategią na Rzecz Osób z Niepełnosprawnościami 2021-2030</w:t>
            </w:r>
          </w:p>
        </w:tc>
        <w:tc>
          <w:tcPr>
            <w:tcW w:w="4029" w:type="dxa"/>
            <w:vAlign w:val="center"/>
          </w:tcPr>
          <w:p w14:paraId="56913D31" w14:textId="22506C11" w:rsidR="0048287F" w:rsidRPr="00502FEF" w:rsidRDefault="0048287F" w:rsidP="0048287F">
            <w:pPr>
              <w:pStyle w:val="Default"/>
              <w:rPr>
                <w:sz w:val="20"/>
                <w:szCs w:val="20"/>
              </w:rPr>
            </w:pPr>
            <w:r w:rsidRPr="00502FEF">
              <w:rPr>
                <w:sz w:val="20"/>
                <w:szCs w:val="20"/>
              </w:rPr>
              <w:lastRenderedPageBreak/>
              <w:t xml:space="preserve">Projekt jest zgodny z Konwencją ONZ o Prawach Osób Niepełnosprawnych (UNCRPD), w tym Komentarzem ogólnym Nr 5 (2017), Uwagami końcowymi dla Polski Komitetu ONZ ds. Praw Osób Niepełnosprawnych (CRPD) </w:t>
            </w:r>
            <w:r w:rsidRPr="00502FEF">
              <w:rPr>
                <w:sz w:val="20"/>
                <w:szCs w:val="20"/>
              </w:rPr>
              <w:lastRenderedPageBreak/>
              <w:t>oraz Strategią na Rzecz Osób z Niepełnosprawnościami 2021-2030</w:t>
            </w:r>
            <w:r w:rsidRPr="00502FEF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14:paraId="1CE563B5" w14:textId="7484D246" w:rsidR="0048287F" w:rsidRPr="0048287F" w:rsidRDefault="00000000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1828013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48287F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87" w:type="dxa"/>
            <w:vAlign w:val="center"/>
          </w:tcPr>
          <w:p w14:paraId="272EE79A" w14:textId="741952F6" w:rsidR="0048287F" w:rsidRPr="0048287F" w:rsidRDefault="00000000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1292323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48287F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48287F" w:rsidRPr="00502FEF" w14:paraId="18C8A64F" w14:textId="77777777" w:rsidTr="0048287F">
        <w:tc>
          <w:tcPr>
            <w:tcW w:w="508" w:type="dxa"/>
            <w:vAlign w:val="center"/>
          </w:tcPr>
          <w:p w14:paraId="6816EEED" w14:textId="5CE2E3CF" w:rsidR="0048287F" w:rsidRPr="00502FEF" w:rsidRDefault="0048287F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2546" w:type="dxa"/>
            <w:vAlign w:val="center"/>
          </w:tcPr>
          <w:p w14:paraId="52D8F428" w14:textId="64A839D5" w:rsidR="0048287F" w:rsidRPr="00502FEF" w:rsidRDefault="0048287F" w:rsidP="0048287F">
            <w:pPr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Inwestycja objęta projektem nie prowadzi do zwiększenia ogólnej liczby łóżek szpitalnych w systemie ochrony zdrowia, w tym w dziedzinie psychiatrii</w:t>
            </w:r>
          </w:p>
        </w:tc>
        <w:tc>
          <w:tcPr>
            <w:tcW w:w="4029" w:type="dxa"/>
            <w:vAlign w:val="center"/>
          </w:tcPr>
          <w:p w14:paraId="681B783F" w14:textId="58FD0966" w:rsidR="0048287F" w:rsidRPr="00502FEF" w:rsidRDefault="0048287F" w:rsidP="0048287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Założenia projektu nie obejmują działań prowadzących do zwiększenia ogólnej liczby łóżek szpitalnych w systemie ochrony zdrowia, w tym w dziedzinie psychiatrii.</w:t>
            </w:r>
          </w:p>
        </w:tc>
        <w:tc>
          <w:tcPr>
            <w:tcW w:w="992" w:type="dxa"/>
            <w:vAlign w:val="center"/>
          </w:tcPr>
          <w:p w14:paraId="00E1014D" w14:textId="55A4417D" w:rsidR="0048287F" w:rsidRPr="0048287F" w:rsidRDefault="00000000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354536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48287F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87" w:type="dxa"/>
            <w:vAlign w:val="center"/>
          </w:tcPr>
          <w:p w14:paraId="52FB967A" w14:textId="0800E1B8" w:rsidR="0048287F" w:rsidRPr="0048287F" w:rsidRDefault="00000000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853691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48287F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48287F" w:rsidRPr="00502FEF" w14:paraId="18DDAF30" w14:textId="77777777" w:rsidTr="0048287F">
        <w:tc>
          <w:tcPr>
            <w:tcW w:w="508" w:type="dxa"/>
            <w:vAlign w:val="center"/>
          </w:tcPr>
          <w:p w14:paraId="5018B4A9" w14:textId="074A72D1" w:rsidR="0048287F" w:rsidRPr="00502FEF" w:rsidRDefault="0048287F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2546" w:type="dxa"/>
            <w:vAlign w:val="center"/>
          </w:tcPr>
          <w:p w14:paraId="5ED78E16" w14:textId="24BF8C47" w:rsidR="0048287F" w:rsidRPr="00502FEF" w:rsidRDefault="0048287F" w:rsidP="0048287F">
            <w:pPr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Zasoby organizacyjne Wnioskodawcy</w:t>
            </w:r>
          </w:p>
        </w:tc>
        <w:tc>
          <w:tcPr>
            <w:tcW w:w="4029" w:type="dxa"/>
            <w:vAlign w:val="center"/>
          </w:tcPr>
          <w:p w14:paraId="0E72C1E7" w14:textId="406D25BF" w:rsidR="0048287F" w:rsidRPr="00AB58EE" w:rsidRDefault="0048287F" w:rsidP="0048287F">
            <w:pPr>
              <w:pStyle w:val="Default"/>
              <w:rPr>
                <w:rFonts w:ascii="Lato" w:hAnsi="Lato" w:cstheme="minorHAnsi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W</w:t>
            </w:r>
            <w:r w:rsidRPr="00502FEF">
              <w:rPr>
                <w:color w:val="auto"/>
                <w:sz w:val="20"/>
                <w:szCs w:val="20"/>
              </w:rPr>
              <w:t xml:space="preserve">e wniosku o udzielenie grantu </w:t>
            </w:r>
            <w:r>
              <w:rPr>
                <w:color w:val="auto"/>
                <w:sz w:val="20"/>
                <w:szCs w:val="20"/>
              </w:rPr>
              <w:t xml:space="preserve">podano </w:t>
            </w:r>
            <w:r w:rsidRPr="00502FEF">
              <w:rPr>
                <w:color w:val="auto"/>
                <w:sz w:val="20"/>
                <w:szCs w:val="20"/>
              </w:rPr>
              <w:t>kluczow</w:t>
            </w:r>
            <w:r>
              <w:rPr>
                <w:color w:val="auto"/>
                <w:sz w:val="20"/>
                <w:szCs w:val="20"/>
              </w:rPr>
              <w:t>e</w:t>
            </w:r>
            <w:r w:rsidRPr="00502FEF">
              <w:rPr>
                <w:color w:val="auto"/>
                <w:sz w:val="20"/>
                <w:szCs w:val="20"/>
              </w:rPr>
              <w:t xml:space="preserve"> komórk</w:t>
            </w:r>
            <w:r>
              <w:rPr>
                <w:color w:val="auto"/>
                <w:sz w:val="20"/>
                <w:szCs w:val="20"/>
              </w:rPr>
              <w:t>i</w:t>
            </w:r>
            <w:r w:rsidRPr="00502FEF">
              <w:rPr>
                <w:color w:val="auto"/>
                <w:sz w:val="20"/>
                <w:szCs w:val="20"/>
              </w:rPr>
              <w:t xml:space="preserve"> organizacyjn</w:t>
            </w:r>
            <w:r>
              <w:rPr>
                <w:color w:val="auto"/>
                <w:sz w:val="20"/>
                <w:szCs w:val="20"/>
              </w:rPr>
              <w:t>e</w:t>
            </w:r>
            <w:r w:rsidRPr="00502FEF">
              <w:rPr>
                <w:color w:val="auto"/>
                <w:sz w:val="20"/>
                <w:szCs w:val="20"/>
              </w:rPr>
              <w:t xml:space="preserve"> i/lub stanowisk</w:t>
            </w:r>
            <w:r>
              <w:rPr>
                <w:color w:val="auto"/>
                <w:sz w:val="20"/>
                <w:szCs w:val="20"/>
              </w:rPr>
              <w:t>a</w:t>
            </w:r>
            <w:r w:rsidRPr="00502FEF">
              <w:rPr>
                <w:color w:val="auto"/>
                <w:sz w:val="20"/>
                <w:szCs w:val="20"/>
              </w:rPr>
              <w:t>, które zostaną zaangażowane do realizacji projektu oraz ich planowane funkcj</w:t>
            </w:r>
            <w:r>
              <w:rPr>
                <w:color w:val="auto"/>
                <w:sz w:val="20"/>
                <w:szCs w:val="20"/>
              </w:rPr>
              <w:t>e</w:t>
            </w:r>
            <w:r w:rsidRPr="00502FEF">
              <w:rPr>
                <w:color w:val="auto"/>
                <w:sz w:val="20"/>
                <w:szCs w:val="20"/>
              </w:rPr>
              <w:t xml:space="preserve"> w projekcie</w:t>
            </w:r>
            <w:r>
              <w:rPr>
                <w:color w:val="auto"/>
                <w:sz w:val="20"/>
                <w:szCs w:val="20"/>
              </w:rPr>
              <w:t xml:space="preserve">, przedstawiono </w:t>
            </w:r>
            <w:r w:rsidRPr="00AB58EE">
              <w:rPr>
                <w:color w:val="auto"/>
                <w:sz w:val="20"/>
                <w:szCs w:val="20"/>
              </w:rPr>
              <w:t>potencjał kadrowy poprzez opisanie kompetencji i doświadczenia kadry, którą Wnioskodawca planuje zaangażować do realizacji projektu. We wniosku o udzielenie grantu wskazano zakres zadań, jakie osoba zajmująca dane stanowisko będzie realizować na rzecz projektu w kontekście posiadanej przez nią wiedzy i umiejętności</w:t>
            </w:r>
            <w:r w:rsidRPr="00502FEF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14:paraId="63858193" w14:textId="12C78030" w:rsidR="0048287F" w:rsidRPr="0048287F" w:rsidRDefault="00000000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1237288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48287F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87" w:type="dxa"/>
            <w:vAlign w:val="center"/>
          </w:tcPr>
          <w:p w14:paraId="13C8C942" w14:textId="29A3AB2B" w:rsidR="0048287F" w:rsidRPr="0048287F" w:rsidRDefault="00000000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354081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48287F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48287F" w:rsidRPr="00502FEF" w14:paraId="669AB011" w14:textId="77777777" w:rsidTr="0048287F">
        <w:tc>
          <w:tcPr>
            <w:tcW w:w="508" w:type="dxa"/>
            <w:vAlign w:val="center"/>
          </w:tcPr>
          <w:p w14:paraId="78981CAE" w14:textId="4E235DA5" w:rsidR="0048287F" w:rsidRPr="00502FEF" w:rsidRDefault="0048287F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2546" w:type="dxa"/>
            <w:vAlign w:val="center"/>
          </w:tcPr>
          <w:p w14:paraId="7E912556" w14:textId="637548D9" w:rsidR="0048287F" w:rsidRPr="00502FEF" w:rsidRDefault="0048287F" w:rsidP="0048287F">
            <w:pPr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Projekt nie został zakończony przed złożeniem dokumentacji aplikacyjnej</w:t>
            </w:r>
          </w:p>
        </w:tc>
        <w:tc>
          <w:tcPr>
            <w:tcW w:w="4029" w:type="dxa"/>
            <w:vAlign w:val="center"/>
          </w:tcPr>
          <w:p w14:paraId="21524443" w14:textId="364DE38F" w:rsidR="0048287F" w:rsidRPr="00AD7AF4" w:rsidRDefault="0048287F" w:rsidP="0048287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P</w:t>
            </w:r>
            <w:r w:rsidRPr="00502FEF">
              <w:rPr>
                <w:color w:val="auto"/>
                <w:sz w:val="20"/>
                <w:szCs w:val="20"/>
              </w:rPr>
              <w:t xml:space="preserve">rojekt nie został fizycznie ukończony (w przypadku robót budowlanych) lub w pełni zrealizowany (w przypadku dostaw i usług) przed przedłożeniem wniosku o </w:t>
            </w:r>
            <w:r w:rsidRPr="00502FEF">
              <w:rPr>
                <w:sz w:val="20"/>
                <w:szCs w:val="20"/>
              </w:rPr>
              <w:t>udzielenie grantu</w:t>
            </w:r>
            <w:r w:rsidRPr="00502FEF">
              <w:rPr>
                <w:color w:val="auto"/>
                <w:sz w:val="20"/>
                <w:szCs w:val="20"/>
              </w:rPr>
              <w:t xml:space="preserve">, niezależnie od tego, czy wszystkie dotyczące tego projektu płatności zostały dokonane. Przez projekt ukończony/zrealizowany należy rozumieć projekt, dla którego przed dniem złożenia wniosku </w:t>
            </w:r>
            <w:r w:rsidRPr="00502FEF">
              <w:rPr>
                <w:sz w:val="20"/>
                <w:szCs w:val="20"/>
              </w:rPr>
              <w:t xml:space="preserve">o udzielenie grantu </w:t>
            </w:r>
            <w:r w:rsidRPr="00502FEF">
              <w:rPr>
                <w:color w:val="auto"/>
                <w:sz w:val="20"/>
                <w:szCs w:val="20"/>
              </w:rPr>
              <w:t>nastąpił odbiór końcowy ostatnich robót (protokół odbioru końcowego), dostaw lub usług.</w:t>
            </w:r>
          </w:p>
        </w:tc>
        <w:tc>
          <w:tcPr>
            <w:tcW w:w="992" w:type="dxa"/>
            <w:vAlign w:val="center"/>
          </w:tcPr>
          <w:p w14:paraId="6C118718" w14:textId="22DA692B" w:rsidR="0048287F" w:rsidRPr="0048287F" w:rsidRDefault="00000000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232049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48287F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87" w:type="dxa"/>
            <w:vAlign w:val="center"/>
          </w:tcPr>
          <w:p w14:paraId="77788BDE" w14:textId="0A89F8C0" w:rsidR="0048287F" w:rsidRPr="0048287F" w:rsidRDefault="00000000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1610776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48287F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48287F" w:rsidRPr="00502FEF" w14:paraId="431BA2A7" w14:textId="77777777" w:rsidTr="0048287F">
        <w:tc>
          <w:tcPr>
            <w:tcW w:w="508" w:type="dxa"/>
            <w:vAlign w:val="center"/>
          </w:tcPr>
          <w:p w14:paraId="4D9FE3D7" w14:textId="4608AFDD" w:rsidR="0048287F" w:rsidRPr="00502FEF" w:rsidRDefault="0048287F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2546" w:type="dxa"/>
            <w:vAlign w:val="center"/>
          </w:tcPr>
          <w:p w14:paraId="09F48427" w14:textId="52D94874" w:rsidR="0048287F" w:rsidRPr="00502FEF" w:rsidRDefault="0048287F" w:rsidP="0048287F">
            <w:pPr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4029" w:type="dxa"/>
            <w:vAlign w:val="center"/>
          </w:tcPr>
          <w:p w14:paraId="047E85DE" w14:textId="32C40AE5" w:rsidR="0048287F" w:rsidRDefault="0048287F" w:rsidP="0048287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</w:t>
            </w:r>
            <w:r w:rsidRPr="00502FEF">
              <w:rPr>
                <w:color w:val="auto"/>
                <w:sz w:val="20"/>
                <w:szCs w:val="20"/>
              </w:rPr>
              <w:t>okumentacj</w:t>
            </w:r>
            <w:r>
              <w:rPr>
                <w:color w:val="auto"/>
                <w:sz w:val="20"/>
                <w:szCs w:val="20"/>
              </w:rPr>
              <w:t>a</w:t>
            </w:r>
            <w:r w:rsidRPr="00502FEF">
              <w:rPr>
                <w:color w:val="auto"/>
                <w:sz w:val="20"/>
                <w:szCs w:val="20"/>
              </w:rPr>
              <w:t xml:space="preserve"> aplikacyjn</w:t>
            </w:r>
            <w:r>
              <w:rPr>
                <w:color w:val="auto"/>
                <w:sz w:val="20"/>
                <w:szCs w:val="20"/>
              </w:rPr>
              <w:t>a jest kompletna</w:t>
            </w:r>
            <w:r w:rsidRPr="00502FEF">
              <w:rPr>
                <w:color w:val="auto"/>
                <w:sz w:val="20"/>
                <w:szCs w:val="20"/>
              </w:rPr>
              <w:t xml:space="preserve"> oraz informacj</w:t>
            </w:r>
            <w:r>
              <w:rPr>
                <w:color w:val="auto"/>
                <w:sz w:val="20"/>
                <w:szCs w:val="20"/>
              </w:rPr>
              <w:t>e</w:t>
            </w:r>
            <w:r w:rsidRPr="00502FEF">
              <w:rPr>
                <w:color w:val="auto"/>
                <w:sz w:val="20"/>
                <w:szCs w:val="20"/>
              </w:rPr>
              <w:t xml:space="preserve"> zawart</w:t>
            </w:r>
            <w:r>
              <w:rPr>
                <w:color w:val="auto"/>
                <w:sz w:val="20"/>
                <w:szCs w:val="20"/>
              </w:rPr>
              <w:t>e</w:t>
            </w:r>
            <w:r w:rsidRPr="00502FEF">
              <w:rPr>
                <w:color w:val="auto"/>
                <w:sz w:val="20"/>
                <w:szCs w:val="20"/>
              </w:rPr>
              <w:t xml:space="preserve"> we wniosku oraz załącznikach do wniosku, w tym dokumentacji technicznej</w:t>
            </w:r>
            <w:r>
              <w:rPr>
                <w:color w:val="auto"/>
                <w:sz w:val="20"/>
                <w:szCs w:val="20"/>
              </w:rPr>
              <w:t xml:space="preserve"> są spójne</w:t>
            </w:r>
            <w:r w:rsidRPr="00502FEF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14:paraId="04E243E2" w14:textId="5804A68B" w:rsidR="0048287F" w:rsidRPr="0048287F" w:rsidRDefault="00000000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735012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48287F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87" w:type="dxa"/>
            <w:vAlign w:val="center"/>
          </w:tcPr>
          <w:p w14:paraId="7752EB59" w14:textId="06808AFB" w:rsidR="0048287F" w:rsidRPr="0048287F" w:rsidRDefault="00000000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1964264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48287F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48287F" w:rsidRPr="00502FEF" w14:paraId="476A0454" w14:textId="77777777" w:rsidTr="0048287F">
        <w:tc>
          <w:tcPr>
            <w:tcW w:w="508" w:type="dxa"/>
            <w:vAlign w:val="center"/>
          </w:tcPr>
          <w:p w14:paraId="5CF7BF30" w14:textId="3909F001" w:rsidR="0048287F" w:rsidRPr="00502FEF" w:rsidDel="003F3055" w:rsidRDefault="0048287F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</w:t>
            </w:r>
          </w:p>
        </w:tc>
        <w:tc>
          <w:tcPr>
            <w:tcW w:w="2546" w:type="dxa"/>
            <w:vAlign w:val="center"/>
          </w:tcPr>
          <w:p w14:paraId="276E7279" w14:textId="0565F1C7" w:rsidR="0048287F" w:rsidRPr="00502FEF" w:rsidRDefault="0048287F" w:rsidP="0048287F">
            <w:pPr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Zgodność projektu z przepisami o pomocy publicznej</w:t>
            </w:r>
          </w:p>
        </w:tc>
        <w:tc>
          <w:tcPr>
            <w:tcW w:w="4029" w:type="dxa"/>
            <w:vAlign w:val="center"/>
          </w:tcPr>
          <w:p w14:paraId="67E3F6C8" w14:textId="77777777" w:rsidR="0048287F" w:rsidRPr="00502FEF" w:rsidRDefault="0048287F" w:rsidP="0048287F">
            <w:pPr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Projekt jest zgodny z przepisami o pomocy publicznej, tj.:</w:t>
            </w:r>
          </w:p>
          <w:p w14:paraId="2F7F373D" w14:textId="77777777" w:rsidR="0048287F" w:rsidRPr="00502FEF" w:rsidRDefault="0048287F" w:rsidP="0048287F">
            <w:pPr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- jeśli wsparcie będzie stanowiło pomoc publiczną w rozumieniu art. 107 ust. 1 TFUE, to czy właściwie wskazano jej dopuszczalność z właściwymi przepisami regulującymi udzielanie,</w:t>
            </w:r>
          </w:p>
          <w:p w14:paraId="532A6439" w14:textId="3E76FE2B" w:rsidR="0048287F" w:rsidRDefault="0048287F" w:rsidP="0048287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- jeśli wsparcie nie będzie stanowiło pomocy publicznej, to czy właściwie uzasadniono przyjęcie takiego założenia.</w:t>
            </w:r>
          </w:p>
        </w:tc>
        <w:tc>
          <w:tcPr>
            <w:tcW w:w="992" w:type="dxa"/>
            <w:vAlign w:val="center"/>
          </w:tcPr>
          <w:p w14:paraId="1C53B780" w14:textId="568B1E68" w:rsidR="0048287F" w:rsidRPr="0048287F" w:rsidRDefault="00000000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415290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48287F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87" w:type="dxa"/>
            <w:vAlign w:val="center"/>
          </w:tcPr>
          <w:p w14:paraId="52B36657" w14:textId="0AC4B1E3" w:rsidR="0048287F" w:rsidRPr="0048287F" w:rsidRDefault="00000000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1681157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48287F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48287F" w:rsidRPr="00502FEF" w14:paraId="34B32B59" w14:textId="77777777" w:rsidTr="0048287F">
        <w:tc>
          <w:tcPr>
            <w:tcW w:w="508" w:type="dxa"/>
            <w:vAlign w:val="center"/>
          </w:tcPr>
          <w:p w14:paraId="377E6D2A" w14:textId="4527E757" w:rsidR="0048287F" w:rsidRPr="00502FEF" w:rsidRDefault="0048287F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lastRenderedPageBreak/>
              <w:t>12</w:t>
            </w:r>
          </w:p>
        </w:tc>
        <w:tc>
          <w:tcPr>
            <w:tcW w:w="2546" w:type="dxa"/>
            <w:vAlign w:val="center"/>
          </w:tcPr>
          <w:p w14:paraId="082EA3E0" w14:textId="0B3E5E59" w:rsidR="0048287F" w:rsidRPr="00502FEF" w:rsidRDefault="0048287F" w:rsidP="0048287F">
            <w:pPr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Trwałość i stabilność finansowa projektu</w:t>
            </w:r>
          </w:p>
        </w:tc>
        <w:tc>
          <w:tcPr>
            <w:tcW w:w="4029" w:type="dxa"/>
            <w:vAlign w:val="center"/>
          </w:tcPr>
          <w:p w14:paraId="6018713C" w14:textId="24A3CAD7" w:rsidR="0048287F" w:rsidRPr="00502FEF" w:rsidRDefault="0048287F" w:rsidP="0048287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</w:t>
            </w:r>
            <w:r w:rsidRPr="00502FEF">
              <w:rPr>
                <w:rFonts w:ascii="Calibri" w:hAnsi="Calibri" w:cs="Calibri"/>
                <w:sz w:val="20"/>
                <w:szCs w:val="20"/>
              </w:rPr>
              <w:t>rwałoś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ć będzie zachowana </w:t>
            </w:r>
            <w:r w:rsidRPr="00502FEF">
              <w:rPr>
                <w:rFonts w:ascii="Calibri" w:hAnsi="Calibri" w:cs="Calibri"/>
                <w:sz w:val="20"/>
                <w:szCs w:val="20"/>
              </w:rPr>
              <w:t>w rozumieniu art. 65 CPR</w:t>
            </w:r>
            <w:r w:rsidRPr="00502FEF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5"/>
            </w:r>
            <w:r w:rsidRPr="00502FEF">
              <w:rPr>
                <w:rFonts w:ascii="Calibri" w:hAnsi="Calibri" w:cs="Calibri"/>
                <w:sz w:val="20"/>
                <w:szCs w:val="20"/>
              </w:rPr>
              <w:t>, w odniesieniu do projektu (operacji) obejmującego (obejmującej) inwestycje w infrastrukturę lub inwestycje produkcyjne.</w:t>
            </w:r>
          </w:p>
          <w:p w14:paraId="00518406" w14:textId="29F5484B" w:rsidR="0048287F" w:rsidRPr="00502FEF" w:rsidRDefault="0048287F" w:rsidP="0048287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Ponadto Wnioskodawca posiada niezbędne zasoby i mechanizmy finansowe, aby pokryć koszty eksploatacji i utrzymania projektu, które obejmują inwestycje w infrastrukturę lub inwestycje produkcyjne, tak by zapewnić stabilność ich finansowania co najmniej w okresie trwałości projektu.</w:t>
            </w:r>
          </w:p>
        </w:tc>
        <w:tc>
          <w:tcPr>
            <w:tcW w:w="992" w:type="dxa"/>
            <w:vAlign w:val="center"/>
          </w:tcPr>
          <w:p w14:paraId="52427DC5" w14:textId="5A89AEE7" w:rsidR="0048287F" w:rsidRPr="0048287F" w:rsidRDefault="00000000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1842431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48287F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87" w:type="dxa"/>
            <w:vAlign w:val="center"/>
          </w:tcPr>
          <w:p w14:paraId="5BDFD31F" w14:textId="54604A4C" w:rsidR="0048287F" w:rsidRPr="0048287F" w:rsidRDefault="00000000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569495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48287F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48287F" w:rsidRPr="00502FEF" w14:paraId="5F62D1E0" w14:textId="77777777" w:rsidTr="0048287F">
        <w:tc>
          <w:tcPr>
            <w:tcW w:w="508" w:type="dxa"/>
            <w:vAlign w:val="center"/>
          </w:tcPr>
          <w:p w14:paraId="1A6164FA" w14:textId="75F8926A" w:rsidR="0048287F" w:rsidRPr="00502FEF" w:rsidRDefault="0048287F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2546" w:type="dxa"/>
            <w:vAlign w:val="center"/>
          </w:tcPr>
          <w:p w14:paraId="256B7B13" w14:textId="72B6374C" w:rsidR="0048287F" w:rsidRPr="00502FEF" w:rsidRDefault="0048287F" w:rsidP="0048287F">
            <w:pPr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Wnioskodawca nie podlega wykluczeniu z ubiegania się o dofinansowanie</w:t>
            </w:r>
          </w:p>
        </w:tc>
        <w:tc>
          <w:tcPr>
            <w:tcW w:w="4029" w:type="dxa"/>
            <w:vAlign w:val="center"/>
          </w:tcPr>
          <w:p w14:paraId="275D60D8" w14:textId="789E82C5" w:rsidR="0048287F" w:rsidRPr="00502FEF" w:rsidRDefault="0048287F" w:rsidP="0048287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</w:t>
            </w:r>
            <w:r w:rsidRPr="00502FEF">
              <w:rPr>
                <w:rFonts w:ascii="Calibri" w:hAnsi="Calibri" w:cs="Calibri"/>
                <w:sz w:val="20"/>
                <w:szCs w:val="20"/>
              </w:rPr>
              <w:t>obec Wnioskodawcy nie orzeczono zakazu dostępu do środków funduszy europejskich na podstawie odrębnych przepisów</w:t>
            </w:r>
            <w:r w:rsidRPr="00502FEF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6"/>
            </w:r>
            <w:r w:rsidRPr="00502FEF">
              <w:rPr>
                <w:rFonts w:ascii="Calibri" w:hAnsi="Calibri" w:cs="Calibri"/>
                <w:sz w:val="20"/>
                <w:szCs w:val="20"/>
              </w:rPr>
              <w:t xml:space="preserve"> lub nie zakazane zostało udzielanie bezpośredniego lub pośredniego wsparcia ze środków unijnych na podstawie art. 1 ustawy z dnia 13 kwietnia 2022 r. o szczególnych rozwiązaniach w zakresie przeciwdziałania wspieraniu agresji na Ukrainę oraz służących ochronie bezpieczeństwa narodowego.</w:t>
            </w:r>
          </w:p>
        </w:tc>
        <w:tc>
          <w:tcPr>
            <w:tcW w:w="992" w:type="dxa"/>
            <w:vAlign w:val="center"/>
          </w:tcPr>
          <w:p w14:paraId="4459093F" w14:textId="35A69607" w:rsidR="0048287F" w:rsidRPr="0048287F" w:rsidRDefault="00000000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438186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48287F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87" w:type="dxa"/>
            <w:vAlign w:val="center"/>
          </w:tcPr>
          <w:p w14:paraId="26C49A5E" w14:textId="6D64CF12" w:rsidR="0048287F" w:rsidRPr="0048287F" w:rsidRDefault="00000000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1515451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48287F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48287F" w:rsidRPr="00502FEF" w14:paraId="5AD13C6C" w14:textId="77777777" w:rsidTr="0048287F">
        <w:tc>
          <w:tcPr>
            <w:tcW w:w="508" w:type="dxa"/>
            <w:vAlign w:val="center"/>
          </w:tcPr>
          <w:p w14:paraId="58C4B6C5" w14:textId="24410D8C" w:rsidR="0048287F" w:rsidRPr="00502FEF" w:rsidRDefault="0048287F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2546" w:type="dxa"/>
            <w:vAlign w:val="center"/>
          </w:tcPr>
          <w:p w14:paraId="0DA48859" w14:textId="53745CF0" w:rsidR="0048287F" w:rsidRPr="00502FEF" w:rsidRDefault="0048287F" w:rsidP="0048287F">
            <w:pPr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Wnioskodawca nie jest przedsiębiorstwem w trudnej sytuacji w rozumieniu unijnych przepisów dotyczących pomocy państwa</w:t>
            </w:r>
          </w:p>
        </w:tc>
        <w:tc>
          <w:tcPr>
            <w:tcW w:w="4029" w:type="dxa"/>
            <w:vAlign w:val="center"/>
          </w:tcPr>
          <w:p w14:paraId="7C0F7D91" w14:textId="740BBA99" w:rsidR="0048287F" w:rsidRPr="00502FEF" w:rsidRDefault="0048287F" w:rsidP="0048287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Wnioskodawca nie jest przedsiębiorstwem w trudnej sytuacji w rozumieniu rozporządzenia Komisji (UE) 651/2014 (Dz. Urz. UE 2014 L 187/1) albo w rozumieniu komunikatu Komisji Wytyczne dotyczące pomocy państwa na ratowanie i restrukturyzację przedsiębiorstw niefinansowych znajdujących się w trudnej sytuacji (Dz. Urz. UE 2014 C 249/1) w zależności od tego, która jest właściwa (zgodnie z przepisami o pomocy publicznej). W przypadku projektów, których dofinansowanie nie stanowi pomocy publicznej dla ustalenia czy wnioskodawca nie jest przedsiębiorstwem w trudnej sytuacji stosuje się rozporządzenie Komisji (UE) 651/2014.</w:t>
            </w:r>
          </w:p>
        </w:tc>
        <w:tc>
          <w:tcPr>
            <w:tcW w:w="992" w:type="dxa"/>
            <w:vAlign w:val="center"/>
          </w:tcPr>
          <w:p w14:paraId="79512F90" w14:textId="3C1FC43F" w:rsidR="0048287F" w:rsidRPr="0048287F" w:rsidRDefault="00000000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1630468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48287F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87" w:type="dxa"/>
            <w:vAlign w:val="center"/>
          </w:tcPr>
          <w:p w14:paraId="3A9AAC50" w14:textId="501EDE2E" w:rsidR="0048287F" w:rsidRPr="0048287F" w:rsidRDefault="00000000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1399868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48287F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48287F" w:rsidRPr="00502FEF" w14:paraId="6CB727AB" w14:textId="77777777" w:rsidTr="0048287F">
        <w:tc>
          <w:tcPr>
            <w:tcW w:w="508" w:type="dxa"/>
            <w:vAlign w:val="center"/>
          </w:tcPr>
          <w:p w14:paraId="200AF034" w14:textId="46148B3A" w:rsidR="0048287F" w:rsidRPr="00502FEF" w:rsidRDefault="0048287F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15 </w:t>
            </w:r>
          </w:p>
        </w:tc>
        <w:tc>
          <w:tcPr>
            <w:tcW w:w="2546" w:type="dxa"/>
            <w:vAlign w:val="center"/>
          </w:tcPr>
          <w:p w14:paraId="5EADCC43" w14:textId="71430FBD" w:rsidR="0048287F" w:rsidRPr="00502FEF" w:rsidRDefault="0048287F" w:rsidP="0048287F">
            <w:pPr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Brak podwójnego finansowania</w:t>
            </w:r>
          </w:p>
        </w:tc>
        <w:tc>
          <w:tcPr>
            <w:tcW w:w="4029" w:type="dxa"/>
            <w:vAlign w:val="center"/>
          </w:tcPr>
          <w:p w14:paraId="4C820A38" w14:textId="4A7FE6FF" w:rsidR="0048287F" w:rsidRPr="00502FEF" w:rsidRDefault="0048287F" w:rsidP="0048287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</w:t>
            </w:r>
            <w:r w:rsidRPr="00502FEF">
              <w:rPr>
                <w:rFonts w:ascii="Calibri" w:hAnsi="Calibri" w:cs="Calibri"/>
                <w:sz w:val="20"/>
                <w:szCs w:val="20"/>
              </w:rPr>
              <w:t>projekcie nie występuj</w:t>
            </w:r>
            <w:r>
              <w:rPr>
                <w:rFonts w:ascii="Calibri" w:hAnsi="Calibri" w:cs="Calibri"/>
                <w:sz w:val="20"/>
                <w:szCs w:val="20"/>
              </w:rPr>
              <w:t>e</w:t>
            </w:r>
            <w:r w:rsidRPr="00502FEF">
              <w:rPr>
                <w:rFonts w:ascii="Calibri" w:hAnsi="Calibri" w:cs="Calibri"/>
                <w:sz w:val="20"/>
                <w:szCs w:val="20"/>
              </w:rPr>
              <w:t xml:space="preserve"> podwójne finansowanie z różnych zewnętrznych środków publicznych, w tym europejskich.</w:t>
            </w:r>
          </w:p>
        </w:tc>
        <w:tc>
          <w:tcPr>
            <w:tcW w:w="992" w:type="dxa"/>
            <w:vAlign w:val="center"/>
          </w:tcPr>
          <w:p w14:paraId="33CEE50E" w14:textId="4BE82B2D" w:rsidR="0048287F" w:rsidRPr="0048287F" w:rsidRDefault="00000000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1770231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48287F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87" w:type="dxa"/>
            <w:vAlign w:val="center"/>
          </w:tcPr>
          <w:p w14:paraId="23361458" w14:textId="4F27117E" w:rsidR="0048287F" w:rsidRPr="0048287F" w:rsidRDefault="00000000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1234888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48287F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48287F" w:rsidRPr="00502FEF" w14:paraId="7B3D4099" w14:textId="77777777" w:rsidTr="0048287F">
        <w:tc>
          <w:tcPr>
            <w:tcW w:w="508" w:type="dxa"/>
            <w:vAlign w:val="center"/>
          </w:tcPr>
          <w:p w14:paraId="7F4622D4" w14:textId="1FFB65B0" w:rsidR="0048287F" w:rsidRPr="00502FEF" w:rsidRDefault="0048287F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2546" w:type="dxa"/>
            <w:vAlign w:val="center"/>
          </w:tcPr>
          <w:p w14:paraId="40B3170D" w14:textId="4E87F6A9" w:rsidR="0048287F" w:rsidRPr="00502FEF" w:rsidRDefault="0048287F" w:rsidP="0048287F">
            <w:pPr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Zgodność projektu z wymaganiami prawa dotyczącego ochrony środowiska</w:t>
            </w:r>
          </w:p>
        </w:tc>
        <w:tc>
          <w:tcPr>
            <w:tcW w:w="4029" w:type="dxa"/>
            <w:vAlign w:val="center"/>
          </w:tcPr>
          <w:p w14:paraId="31882743" w14:textId="278F5EE7" w:rsidR="0048287F" w:rsidRPr="00502FEF" w:rsidRDefault="0048287F" w:rsidP="0048287F">
            <w:pPr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Projekt został przygotowany zgodnie z wymaganiami prawa dotyczącego ochrony środowiska.</w:t>
            </w:r>
          </w:p>
        </w:tc>
        <w:tc>
          <w:tcPr>
            <w:tcW w:w="992" w:type="dxa"/>
            <w:vAlign w:val="center"/>
          </w:tcPr>
          <w:p w14:paraId="4F571180" w14:textId="1C592BB7" w:rsidR="0048287F" w:rsidRPr="0048287F" w:rsidRDefault="00000000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1370338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48287F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87" w:type="dxa"/>
            <w:vAlign w:val="center"/>
          </w:tcPr>
          <w:p w14:paraId="5A47455F" w14:textId="6525D403" w:rsidR="0048287F" w:rsidRPr="0048287F" w:rsidRDefault="00000000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1205680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48287F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48287F" w:rsidRPr="00502FEF" w14:paraId="4E70373B" w14:textId="77777777" w:rsidTr="0048287F">
        <w:tc>
          <w:tcPr>
            <w:tcW w:w="508" w:type="dxa"/>
            <w:vAlign w:val="center"/>
          </w:tcPr>
          <w:p w14:paraId="633294E9" w14:textId="4A1F977E" w:rsidR="0048287F" w:rsidRPr="00502FEF" w:rsidRDefault="0048287F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17</w:t>
            </w:r>
          </w:p>
        </w:tc>
        <w:tc>
          <w:tcPr>
            <w:tcW w:w="2546" w:type="dxa"/>
            <w:vAlign w:val="center"/>
          </w:tcPr>
          <w:p w14:paraId="26879A9E" w14:textId="510E9460" w:rsidR="0048287F" w:rsidRPr="00502FEF" w:rsidRDefault="0048287F" w:rsidP="0048287F">
            <w:pPr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Zasada zrównoważonego rozwoju, w tym zasada „nie czyń poważnej szkody”</w:t>
            </w:r>
          </w:p>
        </w:tc>
        <w:tc>
          <w:tcPr>
            <w:tcW w:w="4029" w:type="dxa"/>
            <w:vAlign w:val="center"/>
          </w:tcPr>
          <w:p w14:paraId="3B436F6C" w14:textId="42388CC0" w:rsidR="0048287F" w:rsidRPr="00502FEF" w:rsidRDefault="0048287F" w:rsidP="0048287F">
            <w:pPr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Projekt spełnia zasadę zrównoważonego rozwoju, o której mowa w art. 9 ust. 4 CPR, w tym zasadę „nie czyń poważnej szkody”.</w:t>
            </w:r>
          </w:p>
        </w:tc>
        <w:tc>
          <w:tcPr>
            <w:tcW w:w="992" w:type="dxa"/>
            <w:vAlign w:val="center"/>
          </w:tcPr>
          <w:p w14:paraId="25165BC7" w14:textId="7A2C7789" w:rsidR="0048287F" w:rsidRPr="0048287F" w:rsidRDefault="00000000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29321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48287F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87" w:type="dxa"/>
            <w:vAlign w:val="center"/>
          </w:tcPr>
          <w:p w14:paraId="65CB9717" w14:textId="3E5AD4FD" w:rsidR="0048287F" w:rsidRPr="0048287F" w:rsidRDefault="00000000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770043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48287F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48287F" w:rsidRPr="00502FEF" w14:paraId="5E0E231A" w14:textId="77777777" w:rsidTr="0048287F">
        <w:tc>
          <w:tcPr>
            <w:tcW w:w="508" w:type="dxa"/>
            <w:vAlign w:val="center"/>
          </w:tcPr>
          <w:p w14:paraId="2C827E9D" w14:textId="529C4EF2" w:rsidR="0048287F" w:rsidRPr="00502FEF" w:rsidRDefault="0048287F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18 </w:t>
            </w:r>
          </w:p>
        </w:tc>
        <w:tc>
          <w:tcPr>
            <w:tcW w:w="2546" w:type="dxa"/>
            <w:vAlign w:val="center"/>
          </w:tcPr>
          <w:p w14:paraId="25402048" w14:textId="0A9014A0" w:rsidR="0048287F" w:rsidRPr="00502FEF" w:rsidRDefault="0048287F" w:rsidP="0048287F">
            <w:pPr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Poprawność identyfikacji i przypisania wydatków projektu z punktu widzenia ich kwalifikowalności</w:t>
            </w:r>
          </w:p>
        </w:tc>
        <w:tc>
          <w:tcPr>
            <w:tcW w:w="4029" w:type="dxa"/>
            <w:vAlign w:val="center"/>
          </w:tcPr>
          <w:p w14:paraId="28233C6E" w14:textId="02BCAF69" w:rsidR="0048287F" w:rsidRPr="00502FEF" w:rsidRDefault="0048287F" w:rsidP="0048287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Potwierdza się </w:t>
            </w:r>
            <w:r w:rsidRPr="00502FEF">
              <w:rPr>
                <w:rFonts w:ascii="Calibri" w:hAnsi="Calibri" w:cs="Calibri"/>
                <w:sz w:val="20"/>
                <w:szCs w:val="20"/>
              </w:rPr>
              <w:t>potencjaln</w:t>
            </w:r>
            <w:r>
              <w:rPr>
                <w:rFonts w:ascii="Calibri" w:hAnsi="Calibri" w:cs="Calibri"/>
                <w:sz w:val="20"/>
                <w:szCs w:val="20"/>
              </w:rPr>
              <w:t>ą</w:t>
            </w:r>
            <w:r w:rsidRPr="00502FEF">
              <w:rPr>
                <w:rFonts w:ascii="Calibri" w:hAnsi="Calibri" w:cs="Calibri"/>
                <w:sz w:val="20"/>
                <w:szCs w:val="20"/>
              </w:rPr>
              <w:t xml:space="preserve"> kwalifikowalność wydatków planowanych do poniesienia, czyli zgodność z zapisami dokumentacji wyboru projektów, a także poprawność przypisania wskazanych wydatków do właściwych kategorii wydatków kwalifikowalnych.</w:t>
            </w:r>
          </w:p>
        </w:tc>
        <w:tc>
          <w:tcPr>
            <w:tcW w:w="992" w:type="dxa"/>
            <w:vAlign w:val="center"/>
          </w:tcPr>
          <w:p w14:paraId="6AD20C5E" w14:textId="180DE620" w:rsidR="0048287F" w:rsidRPr="0048287F" w:rsidRDefault="00000000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2069064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48287F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87" w:type="dxa"/>
            <w:vAlign w:val="center"/>
          </w:tcPr>
          <w:p w14:paraId="17316C22" w14:textId="19F284C0" w:rsidR="0048287F" w:rsidRPr="0048287F" w:rsidRDefault="00000000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796682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48287F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48287F" w:rsidRPr="00502FEF" w14:paraId="37BAEAA8" w14:textId="77777777" w:rsidTr="0048287F">
        <w:tc>
          <w:tcPr>
            <w:tcW w:w="508" w:type="dxa"/>
            <w:vAlign w:val="center"/>
          </w:tcPr>
          <w:p w14:paraId="4004A4C1" w14:textId="1F51B49E" w:rsidR="0048287F" w:rsidRPr="00502FEF" w:rsidRDefault="0048287F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19</w:t>
            </w:r>
          </w:p>
        </w:tc>
        <w:tc>
          <w:tcPr>
            <w:tcW w:w="2546" w:type="dxa"/>
            <w:vAlign w:val="center"/>
          </w:tcPr>
          <w:p w14:paraId="0D31553C" w14:textId="525DA1A5" w:rsidR="0048287F" w:rsidRPr="00502FEF" w:rsidRDefault="0048287F" w:rsidP="0048287F">
            <w:pPr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Zgodność projektu z zasadami równości szans, włączenia społecznego, niedyskryminacji i z klauzulą niedyskryminacyjną</w:t>
            </w:r>
          </w:p>
        </w:tc>
        <w:tc>
          <w:tcPr>
            <w:tcW w:w="4029" w:type="dxa"/>
            <w:vAlign w:val="center"/>
          </w:tcPr>
          <w:p w14:paraId="47E2D02D" w14:textId="58ACECFE" w:rsidR="0048287F" w:rsidRPr="00502FEF" w:rsidRDefault="0048287F" w:rsidP="0048287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</w:t>
            </w:r>
            <w:r w:rsidRPr="00502FEF">
              <w:rPr>
                <w:rFonts w:ascii="Calibri" w:hAnsi="Calibri" w:cs="Calibri"/>
                <w:sz w:val="20"/>
                <w:szCs w:val="20"/>
              </w:rPr>
              <w:t>ziałania związane z realizacją projektu, a także wszystkie produkty związane z funkcjonowaniem projektu po okresie jego realizacji są realizowane z poszanowaniem zasad równościowych związanych z zapobieganiem wszelkiej dyskryminacji, m.in. ze względu na: płeć, rasę, kolor skóry, pochodzenie etniczne lub społeczne, cechy genetyczne, język, religię, światopogląd, przynależność narodową, majątek, urodzenie, niepełnosprawność, wiek lub orientację seksualną.</w:t>
            </w:r>
          </w:p>
          <w:p w14:paraId="389F9F76" w14:textId="500478CD" w:rsidR="0048287F" w:rsidRPr="00502FEF" w:rsidRDefault="0048287F" w:rsidP="0048287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</w:t>
            </w:r>
            <w:r w:rsidRPr="00502FEF">
              <w:rPr>
                <w:rFonts w:ascii="Calibri" w:hAnsi="Calibri" w:cs="Calibri"/>
                <w:sz w:val="20"/>
                <w:szCs w:val="20"/>
              </w:rPr>
              <w:t xml:space="preserve">rojekt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jest zgodny </w:t>
            </w:r>
            <w:r w:rsidRPr="00502FEF">
              <w:rPr>
                <w:rFonts w:ascii="Calibri" w:hAnsi="Calibri" w:cs="Calibri"/>
                <w:sz w:val="20"/>
                <w:szCs w:val="20"/>
              </w:rPr>
              <w:t>z wymogami klauzuli niedyskryminacyjnej, która stanowi, że wsparcie ze środków polityki spójności będzie udzielane wyłącznie projektom i beneficjentom, którzy przestrzegają przepisów antydyskryminacyjnych, o których mowa w art. 9 ust. 3 Rozporządzenia PE i Rady nr 2021/1060.</w:t>
            </w:r>
          </w:p>
        </w:tc>
        <w:tc>
          <w:tcPr>
            <w:tcW w:w="992" w:type="dxa"/>
            <w:vAlign w:val="center"/>
          </w:tcPr>
          <w:p w14:paraId="5EB54257" w14:textId="55C9AB80" w:rsidR="0048287F" w:rsidRPr="0048287F" w:rsidRDefault="00000000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263591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48287F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87" w:type="dxa"/>
            <w:vAlign w:val="center"/>
          </w:tcPr>
          <w:p w14:paraId="6ABEE097" w14:textId="2E29C7F3" w:rsidR="0048287F" w:rsidRPr="0048287F" w:rsidRDefault="00000000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2067101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48287F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48287F" w:rsidRPr="00502FEF" w14:paraId="0DDEC9E3" w14:textId="77777777" w:rsidTr="0048287F">
        <w:tc>
          <w:tcPr>
            <w:tcW w:w="508" w:type="dxa"/>
            <w:vAlign w:val="center"/>
          </w:tcPr>
          <w:p w14:paraId="4830A913" w14:textId="750EF9B5" w:rsidR="0048287F" w:rsidRPr="00502FEF" w:rsidRDefault="0048287F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2546" w:type="dxa"/>
            <w:vAlign w:val="center"/>
          </w:tcPr>
          <w:p w14:paraId="0DD31220" w14:textId="6D0F0C82" w:rsidR="0048287F" w:rsidRPr="00502FEF" w:rsidRDefault="0048287F" w:rsidP="0048287F">
            <w:pPr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Zgodność projektu z Kartą Praw Podstawowych Unii Europejskiej</w:t>
            </w:r>
          </w:p>
        </w:tc>
        <w:tc>
          <w:tcPr>
            <w:tcW w:w="4029" w:type="dxa"/>
            <w:vAlign w:val="center"/>
          </w:tcPr>
          <w:p w14:paraId="756B0F64" w14:textId="569B2823" w:rsidR="0048287F" w:rsidRPr="00502FEF" w:rsidRDefault="0048287F" w:rsidP="0048287F">
            <w:pPr>
              <w:rPr>
                <w:rFonts w:ascii="Calibri" w:hAnsi="Calibri" w:cs="Calibri"/>
                <w:sz w:val="20"/>
                <w:szCs w:val="20"/>
              </w:rPr>
            </w:pPr>
            <w:bookmarkStart w:id="2" w:name="_Hlk155678321"/>
            <w:r>
              <w:rPr>
                <w:rFonts w:ascii="Calibri" w:hAnsi="Calibri" w:cs="Calibri"/>
                <w:sz w:val="20"/>
                <w:szCs w:val="20"/>
              </w:rPr>
              <w:t xml:space="preserve">Projekt jest zgodny </w:t>
            </w:r>
            <w:r w:rsidRPr="00502FEF">
              <w:rPr>
                <w:rFonts w:ascii="Calibri" w:hAnsi="Calibri" w:cs="Calibri"/>
                <w:sz w:val="20"/>
                <w:szCs w:val="20"/>
              </w:rPr>
              <w:t>z Kartą Praw Podstawowych Unii Europejskiej z dnia 26 października 2012 r. w zakresie odnoszącym się do sposobu realizacji i zakresu projektu.</w:t>
            </w:r>
            <w:bookmarkEnd w:id="2"/>
          </w:p>
        </w:tc>
        <w:tc>
          <w:tcPr>
            <w:tcW w:w="992" w:type="dxa"/>
            <w:vAlign w:val="center"/>
          </w:tcPr>
          <w:p w14:paraId="273A7141" w14:textId="45C2D99C" w:rsidR="0048287F" w:rsidRPr="0048287F" w:rsidRDefault="00000000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667989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48287F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87" w:type="dxa"/>
            <w:vAlign w:val="center"/>
          </w:tcPr>
          <w:p w14:paraId="0817A342" w14:textId="1E07CDA1" w:rsidR="0048287F" w:rsidRPr="0048287F" w:rsidRDefault="00000000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1102724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48287F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48287F" w:rsidRPr="00502FEF" w14:paraId="66E06E60" w14:textId="77777777" w:rsidTr="0048287F">
        <w:tc>
          <w:tcPr>
            <w:tcW w:w="508" w:type="dxa"/>
            <w:vAlign w:val="center"/>
          </w:tcPr>
          <w:p w14:paraId="01A231C3" w14:textId="0D436D64" w:rsidR="0048287F" w:rsidRPr="00502FEF" w:rsidRDefault="0048287F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21</w:t>
            </w:r>
          </w:p>
        </w:tc>
        <w:tc>
          <w:tcPr>
            <w:tcW w:w="2546" w:type="dxa"/>
            <w:vAlign w:val="center"/>
          </w:tcPr>
          <w:p w14:paraId="465BC24F" w14:textId="755FC1B2" w:rsidR="0048287F" w:rsidRPr="00502FEF" w:rsidRDefault="0048287F" w:rsidP="0048287F">
            <w:pPr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Zgodność projektu z Konwencją o Prawach Osób Niepełnosprawnych</w:t>
            </w:r>
          </w:p>
        </w:tc>
        <w:tc>
          <w:tcPr>
            <w:tcW w:w="4029" w:type="dxa"/>
            <w:vAlign w:val="center"/>
          </w:tcPr>
          <w:p w14:paraId="493A1A94" w14:textId="50FD9062" w:rsidR="0048287F" w:rsidRPr="00502FEF" w:rsidRDefault="0048287F" w:rsidP="0048287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Projekt jest zgodny </w:t>
            </w:r>
            <w:r w:rsidRPr="00502FEF">
              <w:rPr>
                <w:sz w:val="20"/>
                <w:szCs w:val="20"/>
              </w:rPr>
              <w:t>z Konwencją o prawach osób niepełnosprawnych z dnia 13 grudnia 2006 r. w zakresie odnoszącym się do sposobu realizacji i zakresu projektu.</w:t>
            </w:r>
          </w:p>
        </w:tc>
        <w:tc>
          <w:tcPr>
            <w:tcW w:w="992" w:type="dxa"/>
            <w:vAlign w:val="center"/>
          </w:tcPr>
          <w:p w14:paraId="551A88D0" w14:textId="21171C3B" w:rsidR="0048287F" w:rsidRPr="0048287F" w:rsidRDefault="00000000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1490055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48287F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987" w:type="dxa"/>
            <w:vAlign w:val="center"/>
          </w:tcPr>
          <w:p w14:paraId="75FF86B9" w14:textId="608E998C" w:rsidR="0048287F" w:rsidRPr="0048287F" w:rsidRDefault="00000000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692448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48287F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48287F" w:rsidRPr="00502FEF" w14:paraId="542B0E5F" w14:textId="77777777" w:rsidTr="0048287F">
        <w:tc>
          <w:tcPr>
            <w:tcW w:w="508" w:type="dxa"/>
            <w:vAlign w:val="center"/>
          </w:tcPr>
          <w:p w14:paraId="03106E2A" w14:textId="77777777" w:rsidR="0048287F" w:rsidRPr="00502FEF" w:rsidRDefault="0048287F" w:rsidP="004828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46" w:type="dxa"/>
            <w:vAlign w:val="center"/>
          </w:tcPr>
          <w:p w14:paraId="3377672F" w14:textId="77777777" w:rsidR="0048287F" w:rsidRPr="008D2802" w:rsidRDefault="0048287F" w:rsidP="0048287F">
            <w:pPr>
              <w:rPr>
                <w:rFonts w:ascii="Calibri" w:hAnsi="Calibri" w:cs="Calibri"/>
                <w:sz w:val="20"/>
                <w:szCs w:val="20"/>
              </w:rPr>
            </w:pPr>
            <w:r w:rsidRPr="008D2802">
              <w:rPr>
                <w:rFonts w:ascii="Calibri" w:hAnsi="Calibri" w:cs="Calibri"/>
                <w:sz w:val="20"/>
                <w:szCs w:val="20"/>
              </w:rPr>
              <w:t xml:space="preserve">Kryteria obligatoryjne </w:t>
            </w:r>
          </w:p>
          <w:p w14:paraId="285EFE07" w14:textId="55E872FD" w:rsidR="0048287F" w:rsidRPr="00502FEF" w:rsidRDefault="0048287F" w:rsidP="0048287F">
            <w:pPr>
              <w:rPr>
                <w:rFonts w:ascii="Calibri" w:hAnsi="Calibri" w:cs="Calibri"/>
                <w:sz w:val="20"/>
                <w:szCs w:val="20"/>
              </w:rPr>
            </w:pPr>
            <w:r w:rsidRPr="008D2802">
              <w:rPr>
                <w:rFonts w:ascii="Calibri" w:hAnsi="Calibri" w:cs="Calibri"/>
                <w:sz w:val="20"/>
                <w:szCs w:val="20"/>
              </w:rPr>
              <w:t xml:space="preserve">Część Wniosku - IV. OŚWIADCZENIA WNIOSKODAWCY. KRYTERIA OBLIGATORYJNE  </w:t>
            </w:r>
          </w:p>
        </w:tc>
        <w:tc>
          <w:tcPr>
            <w:tcW w:w="4029" w:type="dxa"/>
            <w:vAlign w:val="center"/>
          </w:tcPr>
          <w:p w14:paraId="1DE8B8BE" w14:textId="77777777" w:rsidR="0048287F" w:rsidRDefault="0048287F" w:rsidP="0048287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Uwagi Oceniającego – </w:t>
            </w:r>
          </w:p>
          <w:p w14:paraId="5F4411EF" w14:textId="7939241C" w:rsidR="0048287F" w:rsidRDefault="0048287F" w:rsidP="0048287F">
            <w:pPr>
              <w:pStyle w:val="Default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Jeśli zaznaczono NIE w którymkolwiek z kryteriów rankingujących</w:t>
            </w:r>
          </w:p>
        </w:tc>
        <w:tc>
          <w:tcPr>
            <w:tcW w:w="1979" w:type="dxa"/>
            <w:gridSpan w:val="2"/>
            <w:vAlign w:val="center"/>
          </w:tcPr>
          <w:p w14:paraId="729834B6" w14:textId="77777777" w:rsidR="0048287F" w:rsidRPr="007962FC" w:rsidRDefault="0048287F" w:rsidP="0048287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AF48C58" w14:textId="2A98E2CF" w:rsidR="00136A42" w:rsidRDefault="00136A42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1"/>
        <w:gridCol w:w="2857"/>
        <w:gridCol w:w="2857"/>
        <w:gridCol w:w="1393"/>
        <w:gridCol w:w="1394"/>
      </w:tblGrid>
      <w:tr w:rsidR="007E4DAF" w:rsidRPr="00502FEF" w14:paraId="7CE8F590" w14:textId="77777777" w:rsidTr="00AD7AF4">
        <w:trPr>
          <w:trHeight w:val="397"/>
        </w:trPr>
        <w:tc>
          <w:tcPr>
            <w:tcW w:w="9062" w:type="dxa"/>
            <w:gridSpan w:val="5"/>
            <w:shd w:val="clear" w:color="auto" w:fill="E8E8E8" w:themeFill="background2"/>
            <w:vAlign w:val="center"/>
          </w:tcPr>
          <w:p w14:paraId="4F9188C8" w14:textId="77777777" w:rsidR="007E4DAF" w:rsidRDefault="007E4DAF" w:rsidP="00AD7AF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02FEF">
              <w:rPr>
                <w:rFonts w:ascii="Calibri" w:hAnsi="Calibri" w:cs="Calibri"/>
                <w:b/>
                <w:bCs/>
                <w:sz w:val="20"/>
                <w:szCs w:val="20"/>
              </w:rPr>
              <w:t>Kryteria rankingujące</w:t>
            </w:r>
          </w:p>
          <w:p w14:paraId="442C91FA" w14:textId="62266AE9" w:rsidR="00D4155B" w:rsidRPr="00502FEF" w:rsidRDefault="00D4155B" w:rsidP="00AD7AF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Część Wniosku -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IV. OŚWIADCZENIA WNIOSKODAWCY. KRYTERIA RANKINGUJĄCE</w:t>
            </w:r>
          </w:p>
        </w:tc>
      </w:tr>
      <w:tr w:rsidR="00AD7AF4" w:rsidRPr="00502FEF" w14:paraId="68AF0CB6" w14:textId="77777777" w:rsidTr="00AD7AF4">
        <w:tc>
          <w:tcPr>
            <w:tcW w:w="561" w:type="dxa"/>
            <w:shd w:val="clear" w:color="auto" w:fill="E8E8E8" w:themeFill="background2"/>
            <w:vAlign w:val="center"/>
          </w:tcPr>
          <w:p w14:paraId="10219C09" w14:textId="77777777" w:rsidR="007E4DAF" w:rsidRPr="00502FEF" w:rsidRDefault="007E4DAF" w:rsidP="00AD7AF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02FEF">
              <w:rPr>
                <w:rFonts w:ascii="Calibri" w:hAnsi="Calibri" w:cs="Calibri"/>
                <w:b/>
                <w:bCs/>
                <w:sz w:val="20"/>
                <w:szCs w:val="20"/>
              </w:rPr>
              <w:t>Nr</w:t>
            </w:r>
          </w:p>
        </w:tc>
        <w:tc>
          <w:tcPr>
            <w:tcW w:w="2857" w:type="dxa"/>
            <w:shd w:val="clear" w:color="auto" w:fill="E8E8E8" w:themeFill="background2"/>
            <w:vAlign w:val="center"/>
          </w:tcPr>
          <w:p w14:paraId="746BCF85" w14:textId="77777777" w:rsidR="007E4DAF" w:rsidRPr="00502FEF" w:rsidRDefault="007E4DAF" w:rsidP="00AD7AF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02FEF">
              <w:rPr>
                <w:rFonts w:ascii="Calibri" w:hAnsi="Calibri" w:cs="Calibri"/>
                <w:b/>
                <w:bCs/>
                <w:sz w:val="20"/>
                <w:szCs w:val="20"/>
              </w:rPr>
              <w:t>Nazwa kryterium</w:t>
            </w:r>
          </w:p>
        </w:tc>
        <w:tc>
          <w:tcPr>
            <w:tcW w:w="2857" w:type="dxa"/>
            <w:shd w:val="clear" w:color="auto" w:fill="E8E8E8" w:themeFill="background2"/>
            <w:vAlign w:val="center"/>
          </w:tcPr>
          <w:p w14:paraId="670521BE" w14:textId="5DDE9138" w:rsidR="007E4DAF" w:rsidRPr="00502FEF" w:rsidRDefault="00191203" w:rsidP="00AD7AF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02FE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Uzasadnienie </w:t>
            </w:r>
            <w:r w:rsidR="007E4DAF" w:rsidRPr="00502FEF">
              <w:rPr>
                <w:rFonts w:ascii="Calibri" w:hAnsi="Calibri" w:cs="Calibri"/>
                <w:b/>
                <w:bCs/>
                <w:sz w:val="20"/>
                <w:szCs w:val="20"/>
              </w:rPr>
              <w:t>oceny</w:t>
            </w:r>
          </w:p>
        </w:tc>
        <w:tc>
          <w:tcPr>
            <w:tcW w:w="1393" w:type="dxa"/>
            <w:shd w:val="clear" w:color="auto" w:fill="E8E8E8" w:themeFill="background2"/>
            <w:vAlign w:val="center"/>
          </w:tcPr>
          <w:p w14:paraId="0F0665C3" w14:textId="77777777" w:rsidR="007E4DAF" w:rsidRPr="00502FEF" w:rsidRDefault="007E4DAF" w:rsidP="00AD7AF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02FEF">
              <w:rPr>
                <w:rFonts w:ascii="Calibri" w:hAnsi="Calibri" w:cs="Calibri"/>
                <w:b/>
                <w:bCs/>
                <w:sz w:val="20"/>
                <w:szCs w:val="20"/>
              </w:rPr>
              <w:t>Zasady oceny kryterium</w:t>
            </w:r>
          </w:p>
        </w:tc>
        <w:tc>
          <w:tcPr>
            <w:tcW w:w="1394" w:type="dxa"/>
            <w:shd w:val="clear" w:color="auto" w:fill="E8E8E8" w:themeFill="background2"/>
            <w:vAlign w:val="center"/>
          </w:tcPr>
          <w:p w14:paraId="4AEC5CC0" w14:textId="0DB292BB" w:rsidR="007E4DAF" w:rsidRPr="00502FEF" w:rsidRDefault="007E4DAF" w:rsidP="00AD7AF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02FEF">
              <w:rPr>
                <w:rFonts w:ascii="Calibri" w:hAnsi="Calibri" w:cs="Calibri"/>
                <w:b/>
                <w:bCs/>
                <w:sz w:val="20"/>
                <w:szCs w:val="20"/>
              </w:rPr>
              <w:t>Kryterium rozstrzygające</w:t>
            </w:r>
          </w:p>
        </w:tc>
      </w:tr>
      <w:tr w:rsidR="00AD7AF4" w:rsidRPr="00502FEF" w14:paraId="2E05DC0D" w14:textId="77777777" w:rsidTr="00AD7AF4">
        <w:tc>
          <w:tcPr>
            <w:tcW w:w="561" w:type="dxa"/>
            <w:vAlign w:val="center"/>
          </w:tcPr>
          <w:p w14:paraId="1E878F97" w14:textId="77777777" w:rsidR="00502FEF" w:rsidRPr="00502FEF" w:rsidRDefault="00502FEF" w:rsidP="00AD7AF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857" w:type="dxa"/>
            <w:vAlign w:val="center"/>
          </w:tcPr>
          <w:p w14:paraId="519C55CB" w14:textId="1747CE75" w:rsidR="00502FEF" w:rsidRPr="00502FEF" w:rsidRDefault="00502FEF" w:rsidP="00502FEF">
            <w:pPr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 xml:space="preserve">Wnioskodawca realizuje </w:t>
            </w:r>
            <w:r w:rsidR="000C053F" w:rsidRPr="005051A4">
              <w:rPr>
                <w:rFonts w:ascii="Lato" w:hAnsi="Lato"/>
                <w:sz w:val="20"/>
                <w:szCs w:val="20"/>
              </w:rPr>
              <w:t>lub realizował</w:t>
            </w:r>
            <w:r w:rsidR="000C053F">
              <w:rPr>
                <w:rFonts w:ascii="Lato" w:hAnsi="Lato"/>
                <w:sz w:val="20"/>
                <w:szCs w:val="20"/>
              </w:rPr>
              <w:t xml:space="preserve"> </w:t>
            </w:r>
            <w:r w:rsidRPr="00502FEF">
              <w:rPr>
                <w:rFonts w:ascii="Calibri" w:hAnsi="Calibri" w:cs="Calibri"/>
                <w:sz w:val="20"/>
                <w:szCs w:val="20"/>
              </w:rPr>
              <w:t>inwestycje w ramach Europejskiego Funduszu Społecznego Plus (EFS+) z obszaru psychiatrii</w:t>
            </w:r>
          </w:p>
        </w:tc>
        <w:tc>
          <w:tcPr>
            <w:tcW w:w="2857" w:type="dxa"/>
            <w:vAlign w:val="center"/>
          </w:tcPr>
          <w:p w14:paraId="75942097" w14:textId="65A03EFB" w:rsidR="00A978F4" w:rsidRPr="007962FC" w:rsidRDefault="00502FEF" w:rsidP="00172AB7">
            <w:pPr>
              <w:rPr>
                <w:rFonts w:ascii="Calibri" w:hAnsi="Calibri" w:cs="Calibri"/>
              </w:rPr>
            </w:pPr>
            <w:r w:rsidRPr="007962FC">
              <w:rPr>
                <w:rFonts w:ascii="Calibri" w:hAnsi="Calibri" w:cs="Calibri"/>
                <w:sz w:val="20"/>
                <w:szCs w:val="20"/>
              </w:rPr>
              <w:t xml:space="preserve">Wnioskodawca </w:t>
            </w:r>
            <w:r w:rsidRPr="007962FC">
              <w:rPr>
                <w:rFonts w:ascii="Calibri" w:hAnsi="Calibri" w:cs="Calibri"/>
                <w:i/>
                <w:iCs/>
                <w:sz w:val="20"/>
                <w:szCs w:val="20"/>
              </w:rPr>
              <w:t>realizuje</w:t>
            </w:r>
            <w:r w:rsidR="00A978F4" w:rsidRPr="007962FC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EC4FB6" w:rsidRPr="00EC4FB6">
              <w:rPr>
                <w:rFonts w:ascii="Lato" w:hAnsi="Lato"/>
                <w:i/>
                <w:iCs/>
                <w:sz w:val="20"/>
                <w:szCs w:val="20"/>
              </w:rPr>
              <w:t>lub realizował</w:t>
            </w:r>
            <w:r w:rsidR="00EC4FB6">
              <w:rPr>
                <w:rFonts w:ascii="Lato" w:hAnsi="Lato"/>
                <w:sz w:val="20"/>
                <w:szCs w:val="20"/>
              </w:rPr>
              <w:t xml:space="preserve"> </w:t>
            </w:r>
            <w:r w:rsidR="00A978F4" w:rsidRPr="008D2802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co najmniej jeden projekt w ramach EFS+ z zakresu </w:t>
            </w:r>
            <w:r w:rsidR="009D1217" w:rsidRPr="008D2802">
              <w:rPr>
                <w:rFonts w:ascii="Calibri" w:hAnsi="Calibri" w:cs="Calibri"/>
                <w:i/>
                <w:iCs/>
                <w:sz w:val="20"/>
                <w:szCs w:val="20"/>
              </w:rPr>
              <w:t>psychiatrii</w:t>
            </w:r>
            <w:r w:rsidR="009D1217" w:rsidRPr="007962FC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</w:t>
            </w:r>
            <w:r w:rsidR="009D1217" w:rsidRPr="00EC4FB6">
              <w:rPr>
                <w:rFonts w:ascii="Calibri" w:hAnsi="Calibri" w:cs="Calibri"/>
                <w:sz w:val="20"/>
                <w:szCs w:val="20"/>
              </w:rPr>
              <w:t>albo</w:t>
            </w:r>
            <w:r w:rsidR="00A978F4" w:rsidRPr="007962FC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nie realizuje</w:t>
            </w:r>
            <w:r w:rsidR="00EC4FB6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</w:t>
            </w:r>
            <w:r w:rsidR="00EC4FB6" w:rsidRPr="00EC4FB6">
              <w:rPr>
                <w:rFonts w:ascii="Lato" w:hAnsi="Lato"/>
                <w:i/>
                <w:iCs/>
                <w:sz w:val="20"/>
                <w:szCs w:val="20"/>
              </w:rPr>
              <w:t>lub nie realizował</w:t>
            </w:r>
            <w:r w:rsidR="00A978F4" w:rsidRPr="007962FC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</w:t>
            </w:r>
            <w:r w:rsidRPr="007962FC">
              <w:rPr>
                <w:rFonts w:ascii="Calibri" w:hAnsi="Calibri" w:cs="Calibri"/>
                <w:i/>
                <w:iCs/>
                <w:sz w:val="20"/>
                <w:szCs w:val="20"/>
              </w:rPr>
              <w:t>projekt</w:t>
            </w:r>
            <w:r w:rsidR="004469D2" w:rsidRPr="007962FC">
              <w:rPr>
                <w:rFonts w:ascii="Calibri" w:hAnsi="Calibri" w:cs="Calibri"/>
                <w:i/>
                <w:iCs/>
                <w:sz w:val="20"/>
                <w:szCs w:val="20"/>
              </w:rPr>
              <w:t>u</w:t>
            </w:r>
            <w:r w:rsidRPr="007962FC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w ramach EFS+ z zakresu psychiatrii</w:t>
            </w:r>
            <w:r w:rsidR="004469D2" w:rsidRPr="007962FC">
              <w:rPr>
                <w:rFonts w:ascii="Calibri" w:hAnsi="Calibri" w:cs="Calibri"/>
                <w:sz w:val="20"/>
                <w:szCs w:val="20"/>
              </w:rPr>
              <w:t xml:space="preserve"> (wybrać właściwe).</w:t>
            </w:r>
          </w:p>
        </w:tc>
        <w:tc>
          <w:tcPr>
            <w:tcW w:w="1393" w:type="dxa"/>
            <w:vAlign w:val="center"/>
          </w:tcPr>
          <w:p w14:paraId="0845F188" w14:textId="115CE4FA" w:rsidR="00502FEF" w:rsidRPr="00502FEF" w:rsidRDefault="00000000" w:rsidP="0048287F">
            <w:pPr>
              <w:pStyle w:val="Akapitzlist"/>
              <w:ind w:left="360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49107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502FE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02FEF" w:rsidRPr="00502FEF">
              <w:rPr>
                <w:rFonts w:ascii="Calibri" w:hAnsi="Calibri" w:cs="Calibri"/>
                <w:sz w:val="20"/>
                <w:szCs w:val="20"/>
              </w:rPr>
              <w:t>0 pkt.</w:t>
            </w:r>
          </w:p>
          <w:p w14:paraId="4EB32482" w14:textId="2F4BFE05" w:rsidR="00502FEF" w:rsidRPr="00502FEF" w:rsidRDefault="00000000" w:rsidP="0048287F">
            <w:pPr>
              <w:pStyle w:val="Akapitzlist"/>
              <w:ind w:left="360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884787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502FE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02FEF" w:rsidRPr="00502FEF">
              <w:rPr>
                <w:rFonts w:ascii="Calibri" w:hAnsi="Calibri" w:cs="Calibri"/>
                <w:sz w:val="20"/>
                <w:szCs w:val="20"/>
              </w:rPr>
              <w:t>1 pkt.</w:t>
            </w:r>
          </w:p>
        </w:tc>
        <w:tc>
          <w:tcPr>
            <w:tcW w:w="1394" w:type="dxa"/>
            <w:vAlign w:val="center"/>
          </w:tcPr>
          <w:p w14:paraId="498C7F8B" w14:textId="6D551BB3" w:rsidR="00502FEF" w:rsidRPr="00502FEF" w:rsidRDefault="00502FEF" w:rsidP="00AD7AF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502FEF" w:rsidRPr="00502FEF" w14:paraId="6EBFAFBB" w14:textId="77777777" w:rsidTr="00AD7AF4">
        <w:tc>
          <w:tcPr>
            <w:tcW w:w="561" w:type="dxa"/>
            <w:vAlign w:val="center"/>
          </w:tcPr>
          <w:p w14:paraId="31D7AF6C" w14:textId="77777777" w:rsidR="00502FEF" w:rsidRPr="00502FEF" w:rsidRDefault="00502FEF" w:rsidP="00AD7AF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lastRenderedPageBreak/>
              <w:t>2</w:t>
            </w:r>
          </w:p>
        </w:tc>
        <w:tc>
          <w:tcPr>
            <w:tcW w:w="2857" w:type="dxa"/>
            <w:vAlign w:val="center"/>
          </w:tcPr>
          <w:p w14:paraId="3A718DC3" w14:textId="7B28A743" w:rsidR="00502FEF" w:rsidRPr="00502FEF" w:rsidRDefault="00502FEF" w:rsidP="00502FEF">
            <w:pPr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Niestacjonarne formy opieki</w:t>
            </w:r>
          </w:p>
        </w:tc>
        <w:tc>
          <w:tcPr>
            <w:tcW w:w="2857" w:type="dxa"/>
            <w:vAlign w:val="center"/>
          </w:tcPr>
          <w:p w14:paraId="624FED58" w14:textId="402D112A" w:rsidR="00E916AD" w:rsidRPr="00574B27" w:rsidRDefault="00102A63" w:rsidP="002F0F01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2F0F01">
              <w:rPr>
                <w:sz w:val="20"/>
                <w:szCs w:val="20"/>
              </w:rPr>
              <w:t>Z</w:t>
            </w:r>
            <w:r w:rsidR="00A978F4" w:rsidRPr="002F0F01">
              <w:rPr>
                <w:sz w:val="20"/>
                <w:szCs w:val="20"/>
              </w:rPr>
              <w:t>akres projektu</w:t>
            </w:r>
            <w:r w:rsidR="00A978F4" w:rsidRPr="00A978F4">
              <w:rPr>
                <w:i/>
                <w:iCs/>
                <w:sz w:val="20"/>
                <w:szCs w:val="20"/>
              </w:rPr>
              <w:t xml:space="preserve"> przewiduje wsparcie co najmniej 1 niestacjonarnej formy udzielania świadczeń opieki zdrowotnej finansowanych ze środków publicznych (ambulatoryjnej, dziennej, środowiskowej)</w:t>
            </w:r>
            <w:r w:rsidR="00A978F4">
              <w:rPr>
                <w:rFonts w:ascii="Lato" w:hAnsi="Lato"/>
                <w:sz w:val="20"/>
                <w:szCs w:val="20"/>
              </w:rPr>
              <w:t xml:space="preserve"> </w:t>
            </w:r>
            <w:r w:rsidR="00B37576">
              <w:rPr>
                <w:sz w:val="20"/>
                <w:szCs w:val="20"/>
              </w:rPr>
              <w:t>albo</w:t>
            </w:r>
          </w:p>
          <w:p w14:paraId="31584F47" w14:textId="7EF9F9A2" w:rsidR="00E916AD" w:rsidRPr="00E05273" w:rsidRDefault="00E916AD" w:rsidP="002F0F01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2F0F01">
              <w:rPr>
                <w:i/>
                <w:iCs/>
                <w:sz w:val="20"/>
                <w:szCs w:val="20"/>
              </w:rPr>
              <w:t>Zakres projektu nie przewiduje wsparcia innej niż stacjonarna forma udzielania świadczeń opieki zdrowotnej finansowanych ze środków publicznych</w:t>
            </w:r>
            <w:r w:rsidR="00CF6445">
              <w:rPr>
                <w:sz w:val="20"/>
                <w:szCs w:val="20"/>
              </w:rPr>
              <w:t>.</w:t>
            </w:r>
          </w:p>
        </w:tc>
        <w:tc>
          <w:tcPr>
            <w:tcW w:w="1393" w:type="dxa"/>
            <w:vAlign w:val="center"/>
          </w:tcPr>
          <w:p w14:paraId="6D8B65F9" w14:textId="08A6AA9F" w:rsidR="00502FEF" w:rsidRPr="00502FEF" w:rsidRDefault="00000000" w:rsidP="0048287F">
            <w:pPr>
              <w:pStyle w:val="Akapitzlist"/>
              <w:ind w:left="360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1737591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502FE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02FEF" w:rsidRPr="00502FEF">
              <w:rPr>
                <w:rFonts w:ascii="Calibri" w:hAnsi="Calibri" w:cs="Calibri"/>
                <w:sz w:val="20"/>
                <w:szCs w:val="20"/>
              </w:rPr>
              <w:t>0 pkt.</w:t>
            </w:r>
          </w:p>
          <w:p w14:paraId="23E61DAD" w14:textId="6CDFD13F" w:rsidR="00502FEF" w:rsidRPr="00502FEF" w:rsidRDefault="00000000" w:rsidP="0048287F">
            <w:pPr>
              <w:pStyle w:val="Akapitzlist"/>
              <w:ind w:left="360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103341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502FE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02FEF" w:rsidRPr="00502FEF">
              <w:rPr>
                <w:rFonts w:ascii="Calibri" w:hAnsi="Calibri" w:cs="Calibri"/>
                <w:sz w:val="20"/>
                <w:szCs w:val="20"/>
              </w:rPr>
              <w:t>2 pkt.</w:t>
            </w:r>
          </w:p>
        </w:tc>
        <w:tc>
          <w:tcPr>
            <w:tcW w:w="1394" w:type="dxa"/>
            <w:vAlign w:val="center"/>
          </w:tcPr>
          <w:p w14:paraId="22680AF7" w14:textId="77777777" w:rsidR="00502FEF" w:rsidRPr="00502FEF" w:rsidRDefault="00502FEF" w:rsidP="00AD7AF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TAK</w:t>
            </w:r>
          </w:p>
          <w:p w14:paraId="4E0D493E" w14:textId="7F8B69D5" w:rsidR="00502FEF" w:rsidRPr="00502FEF" w:rsidRDefault="00502FEF" w:rsidP="00AD7AF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w pierwszej kolejności</w:t>
            </w:r>
          </w:p>
        </w:tc>
      </w:tr>
      <w:tr w:rsidR="00502FEF" w:rsidRPr="00502FEF" w14:paraId="33FBC6D4" w14:textId="77777777" w:rsidTr="00AD7AF4">
        <w:tc>
          <w:tcPr>
            <w:tcW w:w="561" w:type="dxa"/>
            <w:vAlign w:val="center"/>
          </w:tcPr>
          <w:p w14:paraId="4AC57B77" w14:textId="77777777" w:rsidR="00502FEF" w:rsidRPr="00502FEF" w:rsidRDefault="00502FEF" w:rsidP="00AD7AF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2857" w:type="dxa"/>
            <w:vAlign w:val="center"/>
          </w:tcPr>
          <w:p w14:paraId="151E58AD" w14:textId="61A5BE75" w:rsidR="00502FEF" w:rsidRPr="00502FEF" w:rsidRDefault="00502FEF" w:rsidP="00502FEF">
            <w:pPr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Inwestycja objęta projektem zawiera elementy dotyczące rozwiązań wpływających na poprawę komfortu i bezpieczeństwa pacjentów</w:t>
            </w:r>
          </w:p>
        </w:tc>
        <w:tc>
          <w:tcPr>
            <w:tcW w:w="2857" w:type="dxa"/>
            <w:vAlign w:val="center"/>
          </w:tcPr>
          <w:p w14:paraId="483CB386" w14:textId="1BF85A91" w:rsidR="00502FEF" w:rsidRPr="00502FEF" w:rsidRDefault="00A978F4" w:rsidP="00AD7AF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</w:t>
            </w:r>
            <w:r w:rsidR="00502FEF" w:rsidRPr="00502FEF">
              <w:rPr>
                <w:sz w:val="20"/>
                <w:szCs w:val="20"/>
              </w:rPr>
              <w:t xml:space="preserve">ramach realizacji projektu Wnioskodawca </w:t>
            </w:r>
            <w:r w:rsidR="00502FEF" w:rsidRPr="00A978F4">
              <w:rPr>
                <w:i/>
                <w:iCs/>
                <w:sz w:val="20"/>
                <w:szCs w:val="20"/>
              </w:rPr>
              <w:t>uwzględnił</w:t>
            </w:r>
            <w:r w:rsidR="00502FEF" w:rsidRPr="00502F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albo </w:t>
            </w:r>
            <w:r w:rsidRPr="00A978F4">
              <w:rPr>
                <w:i/>
                <w:iCs/>
                <w:sz w:val="20"/>
                <w:szCs w:val="20"/>
              </w:rPr>
              <w:t>nie uwzględnił</w:t>
            </w:r>
            <w:r w:rsidRPr="00502F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(wybrać właściwe) </w:t>
            </w:r>
            <w:r w:rsidR="00502FEF" w:rsidRPr="00502FEF">
              <w:rPr>
                <w:sz w:val="20"/>
                <w:szCs w:val="20"/>
              </w:rPr>
              <w:t xml:space="preserve">działania wprowadzające rozwiązania </w:t>
            </w:r>
            <w:bookmarkStart w:id="3" w:name="_Hlk145493196"/>
            <w:r w:rsidR="00502FEF" w:rsidRPr="00502FEF">
              <w:rPr>
                <w:sz w:val="20"/>
                <w:szCs w:val="20"/>
              </w:rPr>
              <w:t>wpływające na poprawę komfortu i bezpieczeństwa przyjmowanych dorosłych.</w:t>
            </w:r>
            <w:bookmarkEnd w:id="3"/>
          </w:p>
        </w:tc>
        <w:tc>
          <w:tcPr>
            <w:tcW w:w="1393" w:type="dxa"/>
            <w:vAlign w:val="center"/>
          </w:tcPr>
          <w:p w14:paraId="49B9ACE4" w14:textId="09C0BCD3" w:rsidR="00502FEF" w:rsidRPr="00502FEF" w:rsidRDefault="00000000" w:rsidP="0048287F">
            <w:pPr>
              <w:pStyle w:val="Akapitzlist"/>
              <w:ind w:left="360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1026172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502FE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02FEF" w:rsidRPr="00502FEF">
              <w:rPr>
                <w:rFonts w:ascii="Calibri" w:hAnsi="Calibri" w:cs="Calibri"/>
                <w:sz w:val="20"/>
                <w:szCs w:val="20"/>
              </w:rPr>
              <w:t>0 pkt.</w:t>
            </w:r>
          </w:p>
          <w:p w14:paraId="5BBFEAE1" w14:textId="1E91BE99" w:rsidR="00502FEF" w:rsidRPr="00502FEF" w:rsidRDefault="00000000" w:rsidP="0048287F">
            <w:pPr>
              <w:pStyle w:val="Akapitzlist"/>
              <w:ind w:left="360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2077194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502FE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02FEF" w:rsidRPr="00502FEF">
              <w:rPr>
                <w:rFonts w:ascii="Calibri" w:hAnsi="Calibri" w:cs="Calibri"/>
                <w:sz w:val="20"/>
                <w:szCs w:val="20"/>
              </w:rPr>
              <w:t>1 pkt.</w:t>
            </w:r>
          </w:p>
        </w:tc>
        <w:tc>
          <w:tcPr>
            <w:tcW w:w="1394" w:type="dxa"/>
            <w:vAlign w:val="center"/>
          </w:tcPr>
          <w:p w14:paraId="79F6B2AA" w14:textId="77777777" w:rsidR="00502FEF" w:rsidRPr="00502FEF" w:rsidRDefault="00502FEF" w:rsidP="00AD7AF4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TAK</w:t>
            </w:r>
          </w:p>
          <w:p w14:paraId="6CA2935A" w14:textId="7E9D774D" w:rsidR="00502FEF" w:rsidRPr="00502FEF" w:rsidRDefault="00502FEF" w:rsidP="00AD7AF4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w trzeciej kolejności</w:t>
            </w:r>
          </w:p>
        </w:tc>
      </w:tr>
      <w:tr w:rsidR="00502FEF" w:rsidRPr="00502FEF" w14:paraId="577AA8FB" w14:textId="77777777" w:rsidTr="00AD7AF4">
        <w:tc>
          <w:tcPr>
            <w:tcW w:w="561" w:type="dxa"/>
            <w:vAlign w:val="center"/>
          </w:tcPr>
          <w:p w14:paraId="5D07727A" w14:textId="77777777" w:rsidR="00502FEF" w:rsidRPr="00502FEF" w:rsidRDefault="00502FEF" w:rsidP="00AD7AF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2857" w:type="dxa"/>
            <w:vAlign w:val="center"/>
          </w:tcPr>
          <w:p w14:paraId="01BFACC2" w14:textId="5C530039" w:rsidR="00502FEF" w:rsidRPr="00502FEF" w:rsidRDefault="00502FEF" w:rsidP="00502FEF">
            <w:pPr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Dodatkowe rozwiązania dla osób z niepełnosprawnościami</w:t>
            </w:r>
            <w:r w:rsidRPr="00502FEF">
              <w:rPr>
                <w:rFonts w:ascii="Calibri" w:hAnsi="Calibri" w:cs="Calibri"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2857" w:type="dxa"/>
            <w:vAlign w:val="center"/>
          </w:tcPr>
          <w:p w14:paraId="48F67318" w14:textId="13A1209D" w:rsidR="00A978F4" w:rsidRPr="00A978F4" w:rsidRDefault="00502FEF" w:rsidP="00A978F4">
            <w:pPr>
              <w:pStyle w:val="Default"/>
              <w:rPr>
                <w:sz w:val="20"/>
                <w:szCs w:val="20"/>
              </w:rPr>
            </w:pPr>
            <w:r w:rsidRPr="00A978F4">
              <w:rPr>
                <w:i/>
                <w:iCs/>
                <w:sz w:val="20"/>
                <w:szCs w:val="20"/>
              </w:rPr>
              <w:t>Wnioskodawca zapewnia / w wyniku realizacji projektu zapewni dostęp do rozwiązań dla osób ze szczególnymi potrzebami, które wykraczają poza wymogi minimalne (obligatoryjne</w:t>
            </w:r>
            <w:r w:rsidRPr="00502FEF">
              <w:rPr>
                <w:sz w:val="20"/>
                <w:szCs w:val="20"/>
              </w:rPr>
              <w:t xml:space="preserve">) </w:t>
            </w:r>
            <w:r w:rsidR="00A978F4" w:rsidRPr="00A978F4">
              <w:rPr>
                <w:sz w:val="20"/>
                <w:szCs w:val="20"/>
              </w:rPr>
              <w:t xml:space="preserve">albo </w:t>
            </w:r>
            <w:r w:rsidR="00A978F4" w:rsidRPr="00A978F4">
              <w:rPr>
                <w:i/>
                <w:iCs/>
                <w:sz w:val="20"/>
                <w:szCs w:val="20"/>
              </w:rPr>
              <w:t xml:space="preserve">Wnioskodawca nie zapewnia / w wyniku realizacji projektu nie zapewni dostępu </w:t>
            </w:r>
            <w:r w:rsidR="00A978F4" w:rsidRPr="00A978F4">
              <w:rPr>
                <w:i/>
                <w:iCs/>
                <w:sz w:val="20"/>
                <w:szCs w:val="20"/>
              </w:rPr>
              <w:br/>
              <w:t xml:space="preserve">do rozwiązań dla osób </w:t>
            </w:r>
            <w:r w:rsidR="00A978F4" w:rsidRPr="00A978F4">
              <w:rPr>
                <w:i/>
                <w:iCs/>
                <w:sz w:val="20"/>
                <w:szCs w:val="20"/>
              </w:rPr>
              <w:br/>
              <w:t>z niepełnosprawnościami wykraczających poza obligatoryjne standardy dostępności</w:t>
            </w:r>
            <w:r w:rsidR="00EB7B3B">
              <w:rPr>
                <w:i/>
                <w:iCs/>
                <w:sz w:val="20"/>
                <w:szCs w:val="20"/>
              </w:rPr>
              <w:t xml:space="preserve"> </w:t>
            </w:r>
            <w:r w:rsidR="00EB7B3B" w:rsidRPr="00E05273">
              <w:rPr>
                <w:sz w:val="20"/>
                <w:szCs w:val="20"/>
              </w:rPr>
              <w:t>(</w:t>
            </w:r>
            <w:r w:rsidR="00EB7B3B">
              <w:rPr>
                <w:sz w:val="20"/>
                <w:szCs w:val="20"/>
              </w:rPr>
              <w:t>wybrać właściwe)</w:t>
            </w:r>
          </w:p>
          <w:p w14:paraId="402E3CF6" w14:textId="098AD530" w:rsidR="00502FEF" w:rsidRPr="00A978F4" w:rsidRDefault="00502FEF" w:rsidP="00502FEF">
            <w:pPr>
              <w:pStyle w:val="Default"/>
              <w:rPr>
                <w:sz w:val="20"/>
                <w:szCs w:val="20"/>
              </w:rPr>
            </w:pPr>
            <w:r w:rsidRPr="00502FEF">
              <w:rPr>
                <w:sz w:val="20"/>
                <w:szCs w:val="20"/>
              </w:rPr>
              <w:t>zawarte w załączniku nr 2 do Wytycznych</w:t>
            </w:r>
            <w:r w:rsidRPr="00502FEF">
              <w:rPr>
                <w:sz w:val="20"/>
                <w:szCs w:val="20"/>
                <w:vertAlign w:val="superscript"/>
              </w:rPr>
              <w:footnoteReference w:id="8"/>
            </w:r>
            <w:r w:rsidRPr="00502FEF">
              <w:rPr>
                <w:sz w:val="20"/>
                <w:szCs w:val="20"/>
              </w:rPr>
              <w:t xml:space="preserve"> (Standardy dostępności dla polityki spójności 2021-2027) oraz w ustawie z 19 lipca 2019 r. o zapewnieniu dostępności osobom ze szczególnymi potrzebami</w:t>
            </w:r>
            <w:r w:rsidRPr="00A978F4">
              <w:rPr>
                <w:sz w:val="20"/>
                <w:szCs w:val="20"/>
              </w:rPr>
              <w:t>.</w:t>
            </w:r>
          </w:p>
          <w:p w14:paraId="31533A50" w14:textId="2D74C501" w:rsidR="00502FEF" w:rsidRPr="00502FEF" w:rsidRDefault="00502FEF" w:rsidP="00AD7AF4">
            <w:pPr>
              <w:pStyle w:val="Default"/>
              <w:rPr>
                <w:sz w:val="20"/>
                <w:szCs w:val="20"/>
              </w:rPr>
            </w:pPr>
            <w:r w:rsidRPr="00502FEF">
              <w:rPr>
                <w:sz w:val="20"/>
                <w:szCs w:val="20"/>
              </w:rPr>
              <w:t>Zapewnienie w ramach projektu tzw. rozwiązań ponadstandardowych</w:t>
            </w:r>
            <w:r w:rsidRPr="00502FEF">
              <w:rPr>
                <w:sz w:val="20"/>
                <w:szCs w:val="20"/>
                <w:vertAlign w:val="superscript"/>
              </w:rPr>
              <w:footnoteReference w:id="9"/>
            </w:r>
            <w:r w:rsidRPr="00502FEF">
              <w:rPr>
                <w:sz w:val="20"/>
                <w:szCs w:val="20"/>
              </w:rPr>
              <w:t xml:space="preserve"> (wykraczających poza standardy obligatoryjne) przekłada się na </w:t>
            </w:r>
            <w:r w:rsidRPr="00502FEF">
              <w:rPr>
                <w:sz w:val="20"/>
                <w:szCs w:val="20"/>
              </w:rPr>
              <w:lastRenderedPageBreak/>
              <w:t>realną poprawę dostępu osób ze szczególnymi potrzebami do powstałej infrastruktury i stanowi dodatkowe udogodnienie w stosunku do wymogów minimalnych (obligatoryjnych) opisanych w ww. standardach.</w:t>
            </w:r>
          </w:p>
        </w:tc>
        <w:tc>
          <w:tcPr>
            <w:tcW w:w="1393" w:type="dxa"/>
            <w:vAlign w:val="center"/>
          </w:tcPr>
          <w:p w14:paraId="4E0FC2C2" w14:textId="21B52CB0" w:rsidR="00502FEF" w:rsidRPr="00502FEF" w:rsidRDefault="00000000" w:rsidP="0048287F">
            <w:pPr>
              <w:pStyle w:val="Akapitzlist"/>
              <w:ind w:left="360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1332593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502FE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02FEF" w:rsidRPr="00502FEF">
              <w:rPr>
                <w:rFonts w:ascii="Calibri" w:hAnsi="Calibri" w:cs="Calibri"/>
                <w:sz w:val="20"/>
                <w:szCs w:val="20"/>
              </w:rPr>
              <w:t>0 pkt.</w:t>
            </w:r>
          </w:p>
          <w:p w14:paraId="60F0CC81" w14:textId="36583CF8" w:rsidR="00502FEF" w:rsidRPr="00502FEF" w:rsidRDefault="00000000" w:rsidP="0048287F">
            <w:pPr>
              <w:pStyle w:val="Akapitzlist"/>
              <w:ind w:left="360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2097129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502FE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02FEF" w:rsidRPr="00502FEF">
              <w:rPr>
                <w:rFonts w:ascii="Calibri" w:hAnsi="Calibri" w:cs="Calibri"/>
                <w:sz w:val="20"/>
                <w:szCs w:val="20"/>
              </w:rPr>
              <w:t>1 pkt.</w:t>
            </w:r>
          </w:p>
        </w:tc>
        <w:tc>
          <w:tcPr>
            <w:tcW w:w="1394" w:type="dxa"/>
            <w:vAlign w:val="center"/>
          </w:tcPr>
          <w:p w14:paraId="10E25F9C" w14:textId="14D03142" w:rsidR="00502FEF" w:rsidRPr="00502FEF" w:rsidRDefault="00502FEF" w:rsidP="00AD7AF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502FEF" w:rsidRPr="00502FEF" w14:paraId="0DA34FB8" w14:textId="77777777" w:rsidTr="00AD7AF4">
        <w:tc>
          <w:tcPr>
            <w:tcW w:w="561" w:type="dxa"/>
            <w:vAlign w:val="center"/>
          </w:tcPr>
          <w:p w14:paraId="17B17FB3" w14:textId="77777777" w:rsidR="00502FEF" w:rsidRPr="00502FEF" w:rsidRDefault="00502FEF" w:rsidP="00AD7AF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2857" w:type="dxa"/>
            <w:vAlign w:val="center"/>
          </w:tcPr>
          <w:p w14:paraId="0F7CB9B1" w14:textId="63B3577A" w:rsidR="00502FEF" w:rsidRPr="00502FEF" w:rsidRDefault="00502FEF" w:rsidP="00502FEF">
            <w:pPr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Podnoszenie świadomości i promocja działań antydyskryminacyjnych</w:t>
            </w:r>
          </w:p>
        </w:tc>
        <w:tc>
          <w:tcPr>
            <w:tcW w:w="2857" w:type="dxa"/>
            <w:vAlign w:val="center"/>
          </w:tcPr>
          <w:p w14:paraId="2078D6F7" w14:textId="439152EF" w:rsidR="00EB7B3B" w:rsidRPr="00EB7B3B" w:rsidRDefault="00502FEF" w:rsidP="00AD7AF4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EB7B3B">
              <w:rPr>
                <w:i/>
                <w:iCs/>
                <w:sz w:val="20"/>
                <w:szCs w:val="20"/>
              </w:rPr>
              <w:t>Wnioskodawca zapewnia / w wyniku realizacji projektu zapewni prowadzenie działań edukacyjnych i informacyjnych mających na celu podnoszenie świadomości i kompetencji personelu medycznego w odniesieniu do potrzeb grup osób narażonych na dyskryminację w placówkach ochrony zdrowia, a grupy te zostały ujęte w postanowieniach programu FEnIKS (priorytet VI) oraz analizie równościowej sporządzonej dla priorytetu VI FEnIKS.</w:t>
            </w:r>
            <w:r w:rsidR="00C22A3C">
              <w:rPr>
                <w:i/>
                <w:iCs/>
                <w:sz w:val="20"/>
                <w:szCs w:val="20"/>
              </w:rPr>
              <w:t xml:space="preserve"> </w:t>
            </w:r>
            <w:r w:rsidR="00EB7B3B" w:rsidRPr="00EB7B3B">
              <w:rPr>
                <w:i/>
                <w:iCs/>
                <w:sz w:val="20"/>
                <w:szCs w:val="20"/>
              </w:rPr>
              <w:t xml:space="preserve">Wnioskodawca przedstawił realizowany lub przewidywany do realizacji plan działań edukacyjnych i informacyjnych w zakresie działań antydyskryminacyjnych </w:t>
            </w:r>
          </w:p>
          <w:p w14:paraId="4C1BBABF" w14:textId="77777777" w:rsidR="00EB7B3B" w:rsidRPr="00EB7B3B" w:rsidRDefault="00EB7B3B" w:rsidP="00AD7AF4">
            <w:pPr>
              <w:pStyle w:val="Default"/>
              <w:rPr>
                <w:sz w:val="20"/>
                <w:szCs w:val="20"/>
              </w:rPr>
            </w:pPr>
            <w:r w:rsidRPr="00EB7B3B">
              <w:rPr>
                <w:sz w:val="20"/>
                <w:szCs w:val="20"/>
              </w:rPr>
              <w:t xml:space="preserve">albo </w:t>
            </w:r>
          </w:p>
          <w:p w14:paraId="48758FD0" w14:textId="77777777" w:rsidR="00EB7B3B" w:rsidRDefault="00EB7B3B" w:rsidP="00AD7AF4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EB7B3B">
              <w:rPr>
                <w:i/>
                <w:iCs/>
                <w:sz w:val="20"/>
                <w:szCs w:val="20"/>
              </w:rPr>
              <w:t>Wnioskodawca nie zapewnia / w wyniku realizacji projektu nie zapewni prowadzenie działań edukacyjnych i informacyjnych mających na celu podnoszenie świadomości i kompetencji personelu medycznego w odniesieniu do potrzeb grup osób narażonych na dyskryminację w placówkach ochrony zdrowia, a grupy te zostały ujęte w postanowieniach programu FEnIKS (priorytet VI) oraz analizie równościowej sporządzonej dla priorytetu VI FEnIKS oraz Wnioskodawca nie przedstawił realizowanego lub przewidywanego do realizacji planu działań edukacyjnych i informacyjnych w zakresie działań antydyskryminacyjnych</w:t>
            </w:r>
          </w:p>
          <w:p w14:paraId="3EEC6F9A" w14:textId="36CB2467" w:rsidR="00EB7B3B" w:rsidRPr="00EB7B3B" w:rsidRDefault="00EB7B3B" w:rsidP="00AD7AF4">
            <w:pPr>
              <w:pStyle w:val="Default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(wybrać właściwe)</w:t>
            </w:r>
          </w:p>
        </w:tc>
        <w:tc>
          <w:tcPr>
            <w:tcW w:w="1393" w:type="dxa"/>
            <w:vAlign w:val="center"/>
          </w:tcPr>
          <w:p w14:paraId="42F393D7" w14:textId="258F07A9" w:rsidR="00502FEF" w:rsidRPr="00502FEF" w:rsidRDefault="00000000" w:rsidP="0048287F">
            <w:pPr>
              <w:pStyle w:val="Akapitzlist"/>
              <w:ind w:left="360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464586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502FE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02FEF" w:rsidRPr="00502FEF">
              <w:rPr>
                <w:rFonts w:ascii="Calibri" w:hAnsi="Calibri" w:cs="Calibri"/>
                <w:sz w:val="20"/>
                <w:szCs w:val="20"/>
              </w:rPr>
              <w:t>0 pkt.</w:t>
            </w:r>
          </w:p>
          <w:p w14:paraId="0F82388C" w14:textId="25DBFC17" w:rsidR="00502FEF" w:rsidRPr="00502FEF" w:rsidRDefault="00000000" w:rsidP="0048287F">
            <w:pPr>
              <w:pStyle w:val="Akapitzlist"/>
              <w:ind w:left="360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162864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502FE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02FEF" w:rsidRPr="00502FEF">
              <w:rPr>
                <w:rFonts w:ascii="Calibri" w:hAnsi="Calibri" w:cs="Calibri"/>
                <w:sz w:val="20"/>
                <w:szCs w:val="20"/>
              </w:rPr>
              <w:t>1 pkt.</w:t>
            </w:r>
          </w:p>
        </w:tc>
        <w:tc>
          <w:tcPr>
            <w:tcW w:w="1394" w:type="dxa"/>
            <w:vAlign w:val="center"/>
          </w:tcPr>
          <w:p w14:paraId="11BFFEEC" w14:textId="7EB88206" w:rsidR="00502FEF" w:rsidRPr="00502FEF" w:rsidRDefault="00502FEF" w:rsidP="00AD7AF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502FEF" w:rsidRPr="00502FEF" w14:paraId="7A955D38" w14:textId="77777777" w:rsidTr="00AD7AF4">
        <w:tc>
          <w:tcPr>
            <w:tcW w:w="561" w:type="dxa"/>
            <w:vAlign w:val="center"/>
          </w:tcPr>
          <w:p w14:paraId="4D361139" w14:textId="77777777" w:rsidR="00502FEF" w:rsidRPr="00502FEF" w:rsidRDefault="00502FEF" w:rsidP="00AD7AF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2857" w:type="dxa"/>
            <w:vAlign w:val="center"/>
          </w:tcPr>
          <w:p w14:paraId="2E3F8735" w14:textId="722FCF24" w:rsidR="00502FEF" w:rsidRPr="00502FEF" w:rsidRDefault="00502FEF" w:rsidP="00502FEF">
            <w:pPr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 xml:space="preserve">Projekt realizowany na obszarze strategicznej interwencji (OSI) </w:t>
            </w:r>
            <w:r w:rsidRPr="00502FEF">
              <w:rPr>
                <w:rFonts w:ascii="Calibri" w:hAnsi="Calibri" w:cs="Calibri"/>
                <w:sz w:val="20"/>
                <w:szCs w:val="20"/>
              </w:rPr>
              <w:lastRenderedPageBreak/>
              <w:t>wskazanym w Krajowej Strategii Rozwoju Regionalnego 2030 (KSRR): miasta średnie tracące funkcje społeczno-gospodarcze/obszary zagrożone trwałą marginalizacją</w:t>
            </w:r>
          </w:p>
        </w:tc>
        <w:tc>
          <w:tcPr>
            <w:tcW w:w="2857" w:type="dxa"/>
            <w:vAlign w:val="center"/>
          </w:tcPr>
          <w:p w14:paraId="5632CB61" w14:textId="0155EDEA" w:rsidR="00502FEF" w:rsidRPr="00502FEF" w:rsidRDefault="00502FEF" w:rsidP="00AD7AF4">
            <w:pPr>
              <w:pStyle w:val="Default"/>
              <w:rPr>
                <w:sz w:val="20"/>
                <w:szCs w:val="20"/>
              </w:rPr>
            </w:pPr>
            <w:r w:rsidRPr="00502FEF">
              <w:rPr>
                <w:sz w:val="20"/>
                <w:szCs w:val="20"/>
              </w:rPr>
              <w:lastRenderedPageBreak/>
              <w:t xml:space="preserve">Projekt </w:t>
            </w:r>
            <w:r w:rsidRPr="00EB7B3B">
              <w:rPr>
                <w:i/>
                <w:iCs/>
                <w:sz w:val="20"/>
                <w:szCs w:val="20"/>
              </w:rPr>
              <w:t>jest</w:t>
            </w:r>
            <w:r w:rsidRPr="00502FEF">
              <w:rPr>
                <w:sz w:val="20"/>
                <w:szCs w:val="20"/>
              </w:rPr>
              <w:t xml:space="preserve"> </w:t>
            </w:r>
            <w:r w:rsidR="00EB7B3B">
              <w:rPr>
                <w:sz w:val="20"/>
                <w:szCs w:val="20"/>
              </w:rPr>
              <w:t xml:space="preserve">albo </w:t>
            </w:r>
            <w:r w:rsidR="00EB7B3B" w:rsidRPr="00EB7B3B">
              <w:rPr>
                <w:i/>
                <w:iCs/>
                <w:sz w:val="20"/>
                <w:szCs w:val="20"/>
              </w:rPr>
              <w:t>nie jest</w:t>
            </w:r>
            <w:r w:rsidR="00EB7B3B">
              <w:rPr>
                <w:sz w:val="20"/>
                <w:szCs w:val="20"/>
              </w:rPr>
              <w:t xml:space="preserve"> (wybrać właściwe)</w:t>
            </w:r>
            <w:r w:rsidRPr="00502FEF">
              <w:rPr>
                <w:sz w:val="20"/>
                <w:szCs w:val="20"/>
              </w:rPr>
              <w:t xml:space="preserve">realizowany na </w:t>
            </w:r>
            <w:r w:rsidRPr="00502FEF">
              <w:rPr>
                <w:sz w:val="20"/>
                <w:szCs w:val="20"/>
              </w:rPr>
              <w:lastRenderedPageBreak/>
              <w:t xml:space="preserve">jednym z dwóch obszarów strategicznej interwencji wskazanych w KSRR, tj. na obszarze miast średnich tracących funkcje społeczno-gospodarcze lub obszarze zagrożonym trwałą marginalizacją. Aktualizacja delimitacji obszarów strategicznej interwencji jest dostępna pod adresem: </w:t>
            </w:r>
            <w:hyperlink r:id="rId10" w:history="1">
              <w:r w:rsidRPr="00502FEF">
                <w:rPr>
                  <w:rStyle w:val="Hipercze"/>
                  <w:sz w:val="20"/>
                  <w:szCs w:val="20"/>
                </w:rPr>
                <w:t>https://www.gov.pl/web/fundusze-regiony/krajowa-strategia-rozwoju-regionalnego</w:t>
              </w:r>
            </w:hyperlink>
            <w:r w:rsidRPr="00502FEF">
              <w:rPr>
                <w:sz w:val="20"/>
                <w:szCs w:val="20"/>
              </w:rPr>
              <w:t>.</w:t>
            </w:r>
          </w:p>
        </w:tc>
        <w:tc>
          <w:tcPr>
            <w:tcW w:w="1393" w:type="dxa"/>
            <w:vAlign w:val="center"/>
          </w:tcPr>
          <w:p w14:paraId="3A80641C" w14:textId="2AFB90A8" w:rsidR="00502FEF" w:rsidRPr="00502FEF" w:rsidRDefault="00000000" w:rsidP="0048287F">
            <w:pPr>
              <w:pStyle w:val="Akapitzlist"/>
              <w:ind w:left="360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113638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502FE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02FEF" w:rsidRPr="00502FEF">
              <w:rPr>
                <w:rFonts w:ascii="Calibri" w:hAnsi="Calibri" w:cs="Calibri"/>
                <w:sz w:val="20"/>
                <w:szCs w:val="20"/>
              </w:rPr>
              <w:t>0 pkt.</w:t>
            </w:r>
          </w:p>
          <w:p w14:paraId="75B11AE2" w14:textId="4AC64821" w:rsidR="00502FEF" w:rsidRPr="00502FEF" w:rsidRDefault="00000000" w:rsidP="0048287F">
            <w:pPr>
              <w:pStyle w:val="Akapitzlist"/>
              <w:ind w:left="360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533859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502FE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02FEF" w:rsidRPr="00502FEF">
              <w:rPr>
                <w:rFonts w:ascii="Calibri" w:hAnsi="Calibri" w:cs="Calibri"/>
                <w:sz w:val="20"/>
                <w:szCs w:val="20"/>
              </w:rPr>
              <w:t>3 pkt.</w:t>
            </w:r>
          </w:p>
        </w:tc>
        <w:tc>
          <w:tcPr>
            <w:tcW w:w="1394" w:type="dxa"/>
            <w:vAlign w:val="center"/>
          </w:tcPr>
          <w:p w14:paraId="19D54E0E" w14:textId="77777777" w:rsidR="00502FEF" w:rsidRPr="00502FEF" w:rsidRDefault="00502FEF" w:rsidP="00AD7AF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lastRenderedPageBreak/>
              <w:t>TAK</w:t>
            </w:r>
          </w:p>
          <w:p w14:paraId="2661375B" w14:textId="7957012F" w:rsidR="00502FEF" w:rsidRPr="00502FEF" w:rsidRDefault="00502FEF" w:rsidP="00AD7AF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lastRenderedPageBreak/>
              <w:t>w drugiej kolejności</w:t>
            </w:r>
          </w:p>
        </w:tc>
      </w:tr>
      <w:tr w:rsidR="00502FEF" w:rsidRPr="00502FEF" w14:paraId="0CBB1576" w14:textId="77777777" w:rsidTr="00AD7AF4">
        <w:tc>
          <w:tcPr>
            <w:tcW w:w="561" w:type="dxa"/>
            <w:vAlign w:val="center"/>
          </w:tcPr>
          <w:p w14:paraId="4F263244" w14:textId="77777777" w:rsidR="00502FEF" w:rsidRPr="00502FEF" w:rsidRDefault="00502FEF" w:rsidP="00502FEF">
            <w:pPr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lastRenderedPageBreak/>
              <w:t>7</w:t>
            </w:r>
          </w:p>
        </w:tc>
        <w:tc>
          <w:tcPr>
            <w:tcW w:w="2857" w:type="dxa"/>
            <w:vAlign w:val="center"/>
          </w:tcPr>
          <w:p w14:paraId="07633D8A" w14:textId="2F2A8088" w:rsidR="00502FEF" w:rsidRPr="00502FEF" w:rsidRDefault="00502FEF" w:rsidP="00502FEF">
            <w:pPr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Projekt realizowany na obszarze strategicznej interwencji (OSI) wskazanym w Krajowej Strategii Rozwoju Regionalnego 2030 (KSRR): Polska Wschodnia/Śląsk</w:t>
            </w:r>
          </w:p>
        </w:tc>
        <w:tc>
          <w:tcPr>
            <w:tcW w:w="2857" w:type="dxa"/>
            <w:vAlign w:val="center"/>
          </w:tcPr>
          <w:p w14:paraId="053C7AA7" w14:textId="37D093B8" w:rsidR="00502FEF" w:rsidRPr="00502FEF" w:rsidRDefault="00502FEF" w:rsidP="00AD7AF4">
            <w:pPr>
              <w:pStyle w:val="Default"/>
              <w:rPr>
                <w:sz w:val="20"/>
                <w:szCs w:val="20"/>
              </w:rPr>
            </w:pPr>
            <w:r w:rsidRPr="00502FEF">
              <w:rPr>
                <w:sz w:val="20"/>
                <w:szCs w:val="20"/>
              </w:rPr>
              <w:t xml:space="preserve">Projekt </w:t>
            </w:r>
            <w:r w:rsidRPr="00EB7B3B">
              <w:rPr>
                <w:i/>
                <w:iCs/>
                <w:sz w:val="20"/>
                <w:szCs w:val="20"/>
              </w:rPr>
              <w:t>jest</w:t>
            </w:r>
            <w:r w:rsidRPr="00502FEF">
              <w:rPr>
                <w:sz w:val="20"/>
                <w:szCs w:val="20"/>
              </w:rPr>
              <w:t xml:space="preserve"> </w:t>
            </w:r>
            <w:r w:rsidR="00EB7B3B">
              <w:rPr>
                <w:sz w:val="20"/>
                <w:szCs w:val="20"/>
              </w:rPr>
              <w:t xml:space="preserve">albo </w:t>
            </w:r>
            <w:r w:rsidR="00EB7B3B" w:rsidRPr="00EB7B3B">
              <w:rPr>
                <w:i/>
                <w:iCs/>
                <w:sz w:val="20"/>
                <w:szCs w:val="20"/>
              </w:rPr>
              <w:t>nie jest</w:t>
            </w:r>
            <w:r w:rsidR="00EB7B3B">
              <w:rPr>
                <w:sz w:val="20"/>
                <w:szCs w:val="20"/>
              </w:rPr>
              <w:t xml:space="preserve"> (wybrać właściwe) </w:t>
            </w:r>
            <w:r w:rsidRPr="00502FEF">
              <w:rPr>
                <w:sz w:val="20"/>
                <w:szCs w:val="20"/>
              </w:rPr>
              <w:t>realizowany na jednym z dwóch obszarów strategicznej interwencji wskazanych w KSRR, tj. na obszarze Polski Wschodniej lub na Śląsku.</w:t>
            </w:r>
          </w:p>
        </w:tc>
        <w:tc>
          <w:tcPr>
            <w:tcW w:w="1393" w:type="dxa"/>
            <w:vAlign w:val="center"/>
          </w:tcPr>
          <w:p w14:paraId="0A1179CE" w14:textId="4F8B3111" w:rsidR="00502FEF" w:rsidRPr="00502FEF" w:rsidRDefault="00000000" w:rsidP="0048287F">
            <w:pPr>
              <w:pStyle w:val="Akapitzlist"/>
              <w:ind w:left="360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173774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502FE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02FEF" w:rsidRPr="00502FEF">
              <w:rPr>
                <w:rFonts w:ascii="Calibri" w:hAnsi="Calibri" w:cs="Calibri"/>
                <w:sz w:val="20"/>
                <w:szCs w:val="20"/>
              </w:rPr>
              <w:t>0 pkt.</w:t>
            </w:r>
          </w:p>
          <w:p w14:paraId="7C3A0FE3" w14:textId="3597E5A4" w:rsidR="00502FEF" w:rsidRPr="00502FEF" w:rsidRDefault="00000000" w:rsidP="0048287F">
            <w:pPr>
              <w:pStyle w:val="Akapitzlist"/>
              <w:ind w:left="360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0"/>
                  <w:szCs w:val="20"/>
                </w:rPr>
                <w:id w:val="-16339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87F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sdtContent>
            </w:sdt>
            <w:r w:rsidR="0048287F" w:rsidRPr="00502FE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02FEF" w:rsidRPr="00502FEF">
              <w:rPr>
                <w:rFonts w:ascii="Calibri" w:hAnsi="Calibri" w:cs="Calibri"/>
                <w:sz w:val="20"/>
                <w:szCs w:val="20"/>
              </w:rPr>
              <w:t>1 pkt.</w:t>
            </w:r>
          </w:p>
        </w:tc>
        <w:tc>
          <w:tcPr>
            <w:tcW w:w="1394" w:type="dxa"/>
            <w:vAlign w:val="center"/>
          </w:tcPr>
          <w:p w14:paraId="5A8072A5" w14:textId="28C40721" w:rsidR="00502FEF" w:rsidRPr="00502FEF" w:rsidRDefault="00502FEF" w:rsidP="00172AB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02FEF"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7D469D" w:rsidRPr="00502FEF" w14:paraId="4B7DDCE9" w14:textId="77777777" w:rsidTr="009541EC">
        <w:tc>
          <w:tcPr>
            <w:tcW w:w="561" w:type="dxa"/>
            <w:vAlign w:val="center"/>
          </w:tcPr>
          <w:p w14:paraId="56CE951D" w14:textId="77777777" w:rsidR="007D469D" w:rsidRPr="00502FEF" w:rsidRDefault="007D469D" w:rsidP="00502FE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57" w:type="dxa"/>
            <w:vAlign w:val="center"/>
          </w:tcPr>
          <w:p w14:paraId="239CC88B" w14:textId="77777777" w:rsidR="004637D8" w:rsidRPr="004637D8" w:rsidRDefault="004637D8" w:rsidP="004637D8">
            <w:pPr>
              <w:rPr>
                <w:rFonts w:ascii="Calibri" w:hAnsi="Calibri" w:cs="Calibri"/>
                <w:sz w:val="20"/>
                <w:szCs w:val="20"/>
              </w:rPr>
            </w:pPr>
            <w:r w:rsidRPr="004637D8">
              <w:rPr>
                <w:rFonts w:ascii="Calibri" w:hAnsi="Calibri" w:cs="Calibri"/>
                <w:sz w:val="20"/>
                <w:szCs w:val="20"/>
              </w:rPr>
              <w:t>Kryteria rankingujące</w:t>
            </w:r>
          </w:p>
          <w:p w14:paraId="4E3B6E59" w14:textId="50C651B0" w:rsidR="007D469D" w:rsidRPr="00502FEF" w:rsidRDefault="004637D8" w:rsidP="004637D8">
            <w:pPr>
              <w:rPr>
                <w:rFonts w:ascii="Calibri" w:hAnsi="Calibri" w:cs="Calibri"/>
                <w:sz w:val="20"/>
                <w:szCs w:val="20"/>
              </w:rPr>
            </w:pPr>
            <w:r w:rsidRPr="004637D8">
              <w:rPr>
                <w:rFonts w:ascii="Calibri" w:hAnsi="Calibri" w:cs="Calibri"/>
                <w:sz w:val="20"/>
                <w:szCs w:val="20"/>
              </w:rPr>
              <w:t xml:space="preserve">Część Wniosku </w:t>
            </w:r>
            <w:proofErr w:type="gramStart"/>
            <w:r w:rsidRPr="004637D8">
              <w:rPr>
                <w:rFonts w:ascii="Calibri" w:hAnsi="Calibri" w:cs="Calibri"/>
                <w:sz w:val="20"/>
                <w:szCs w:val="20"/>
              </w:rPr>
              <w:t>-  IV.</w:t>
            </w:r>
            <w:proofErr w:type="gramEnd"/>
            <w:r w:rsidRPr="004637D8">
              <w:rPr>
                <w:rFonts w:ascii="Calibri" w:hAnsi="Calibri" w:cs="Calibri"/>
                <w:sz w:val="20"/>
                <w:szCs w:val="20"/>
              </w:rPr>
              <w:t xml:space="preserve"> OŚWIADCZENIA WNIOSKODAWCY. KRYTERIA RANKINGUJĄCE</w:t>
            </w:r>
          </w:p>
        </w:tc>
        <w:tc>
          <w:tcPr>
            <w:tcW w:w="2857" w:type="dxa"/>
            <w:vAlign w:val="center"/>
          </w:tcPr>
          <w:p w14:paraId="023DA335" w14:textId="77777777" w:rsidR="007D469D" w:rsidRDefault="007D469D" w:rsidP="007D469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Uwagi Oceniającego – </w:t>
            </w:r>
          </w:p>
          <w:p w14:paraId="59052CFD" w14:textId="2A37813D" w:rsidR="007D469D" w:rsidRPr="004637D8" w:rsidRDefault="007D469D" w:rsidP="004637D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Jeśli zaznaczono 0 w którymkolwiek z kryteriów rankingujących</w:t>
            </w:r>
            <w:r w:rsidR="004637D8">
              <w:rPr>
                <w:color w:val="auto"/>
                <w:sz w:val="20"/>
                <w:szCs w:val="20"/>
              </w:rPr>
              <w:t xml:space="preserve"> od 1 do 7</w:t>
            </w:r>
          </w:p>
        </w:tc>
        <w:tc>
          <w:tcPr>
            <w:tcW w:w="2787" w:type="dxa"/>
            <w:gridSpan w:val="2"/>
            <w:vAlign w:val="center"/>
          </w:tcPr>
          <w:p w14:paraId="6AA6CE7A" w14:textId="4DEC88D5" w:rsidR="00987F3B" w:rsidRDefault="00987F3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Uwaga dotyczy kryterium:</w:t>
            </w:r>
          </w:p>
          <w:p w14:paraId="1EC1F34B" w14:textId="729C20E4" w:rsidR="007D469D" w:rsidRDefault="007D469D" w:rsidP="00E0641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</w:t>
            </w:r>
          </w:p>
          <w:p w14:paraId="4E2444C6" w14:textId="77777777" w:rsidR="007D469D" w:rsidRDefault="007D469D" w:rsidP="00E0641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</w:t>
            </w:r>
          </w:p>
          <w:p w14:paraId="5847A20B" w14:textId="77777777" w:rsidR="007D469D" w:rsidRDefault="007D469D" w:rsidP="00E0641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</w:t>
            </w:r>
          </w:p>
          <w:p w14:paraId="4D88256F" w14:textId="77777777" w:rsidR="007D469D" w:rsidRDefault="007D469D" w:rsidP="00E0641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4.</w:t>
            </w:r>
          </w:p>
          <w:p w14:paraId="7B905233" w14:textId="77777777" w:rsidR="007D469D" w:rsidRDefault="007D469D" w:rsidP="00E0641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5.</w:t>
            </w:r>
          </w:p>
          <w:p w14:paraId="7825AC05" w14:textId="77777777" w:rsidR="007D469D" w:rsidRDefault="007D469D" w:rsidP="00E0641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6.</w:t>
            </w:r>
          </w:p>
          <w:p w14:paraId="11E9A579" w14:textId="6AB6F92B" w:rsidR="007D469D" w:rsidRPr="00502FEF" w:rsidRDefault="007D469D" w:rsidP="00E0641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7.</w:t>
            </w:r>
          </w:p>
        </w:tc>
      </w:tr>
      <w:tr w:rsidR="00A82B2C" w:rsidRPr="00502FEF" w14:paraId="2FEF7A23" w14:textId="77777777" w:rsidTr="005C6D6C">
        <w:tc>
          <w:tcPr>
            <w:tcW w:w="6275" w:type="dxa"/>
            <w:gridSpan w:val="3"/>
            <w:vAlign w:val="center"/>
          </w:tcPr>
          <w:p w14:paraId="4F088899" w14:textId="0ED0F9A4" w:rsidR="00A82B2C" w:rsidRPr="00502FEF" w:rsidRDefault="00A82B2C" w:rsidP="00AD7AF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02FEF">
              <w:rPr>
                <w:rFonts w:ascii="Calibri" w:hAnsi="Calibri" w:cs="Calibri"/>
                <w:b/>
                <w:bCs/>
                <w:sz w:val="20"/>
                <w:szCs w:val="20"/>
              </w:rPr>
              <w:t>SUMA</w:t>
            </w:r>
          </w:p>
        </w:tc>
        <w:tc>
          <w:tcPr>
            <w:tcW w:w="2787" w:type="dxa"/>
            <w:gridSpan w:val="2"/>
            <w:vAlign w:val="center"/>
          </w:tcPr>
          <w:p w14:paraId="1BAF5228" w14:textId="77777777" w:rsidR="00A82B2C" w:rsidRPr="00502FEF" w:rsidRDefault="00A82B2C" w:rsidP="00502FE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A96DC45" w14:textId="77777777" w:rsidR="00F8141A" w:rsidRDefault="00F8141A" w:rsidP="00FA4656">
      <w:pPr>
        <w:rPr>
          <w:rFonts w:ascii="Calibri" w:hAnsi="Calibri" w:cs="Calibri"/>
          <w:b/>
          <w:bCs/>
          <w:sz w:val="20"/>
          <w:szCs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418"/>
        <w:gridCol w:w="5644"/>
      </w:tblGrid>
      <w:tr w:rsidR="00F70757" w:rsidRPr="00502FEF" w14:paraId="0053BC59" w14:textId="77777777" w:rsidTr="007962FC">
        <w:tc>
          <w:tcPr>
            <w:tcW w:w="3418" w:type="dxa"/>
            <w:vAlign w:val="center"/>
          </w:tcPr>
          <w:p w14:paraId="13D05DB0" w14:textId="4D79C714" w:rsidR="00F70757" w:rsidRPr="00502FEF" w:rsidRDefault="00F70757" w:rsidP="007962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Inne uwagi Oceniającego, nieujęte powyżej</w:t>
            </w:r>
          </w:p>
        </w:tc>
        <w:tc>
          <w:tcPr>
            <w:tcW w:w="5644" w:type="dxa"/>
            <w:vAlign w:val="center"/>
          </w:tcPr>
          <w:p w14:paraId="7BA760B7" w14:textId="77777777" w:rsidR="00F70757" w:rsidRDefault="00F70757" w:rsidP="001B0A2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</w:t>
            </w:r>
          </w:p>
          <w:p w14:paraId="5F59EAFD" w14:textId="77777777" w:rsidR="00F70757" w:rsidRDefault="00F70757" w:rsidP="001B0A2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</w:t>
            </w:r>
          </w:p>
          <w:p w14:paraId="76784DF6" w14:textId="104349A2" w:rsidR="00F70757" w:rsidRPr="00502FEF" w:rsidRDefault="00F70757" w:rsidP="001B0A2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</w:tr>
    </w:tbl>
    <w:p w14:paraId="6D5D9A30" w14:textId="77777777" w:rsidR="00F70757" w:rsidRDefault="00F70757" w:rsidP="00FA4656">
      <w:pPr>
        <w:rPr>
          <w:rFonts w:ascii="Calibri" w:hAnsi="Calibri" w:cs="Calibri"/>
          <w:b/>
          <w:bCs/>
          <w:sz w:val="20"/>
          <w:szCs w:val="20"/>
        </w:rPr>
      </w:pPr>
    </w:p>
    <w:tbl>
      <w:tblPr>
        <w:tblStyle w:val="TableGrid"/>
        <w:tblW w:w="9065" w:type="dxa"/>
        <w:tblInd w:w="2" w:type="dxa"/>
        <w:shd w:val="clear" w:color="auto" w:fill="FDFED2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6372"/>
        <w:gridCol w:w="2693"/>
      </w:tblGrid>
      <w:tr w:rsidR="00080D61" w:rsidRPr="00080D61" w14:paraId="2B16028C" w14:textId="77777777" w:rsidTr="00E06415">
        <w:trPr>
          <w:trHeight w:val="577"/>
        </w:trPr>
        <w:tc>
          <w:tcPr>
            <w:tcW w:w="9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ED2"/>
            <w:vAlign w:val="center"/>
          </w:tcPr>
          <w:p w14:paraId="6E0AB030" w14:textId="004BFA5A" w:rsidR="00080D61" w:rsidRPr="00E06415" w:rsidRDefault="00080D61" w:rsidP="00080D61">
            <w:pPr>
              <w:ind w:left="6"/>
              <w:jc w:val="center"/>
              <w:rPr>
                <w:rFonts w:ascii="Calibri" w:hAnsi="Calibri" w:cs="Calibri"/>
                <w:b/>
                <w:bCs/>
              </w:rPr>
            </w:pPr>
            <w:r w:rsidRPr="00080D61">
              <w:rPr>
                <w:rFonts w:ascii="Calibri" w:eastAsia="Lato" w:hAnsi="Calibri" w:cs="Calibri"/>
                <w:b/>
                <w:bCs/>
                <w:sz w:val="20"/>
              </w:rPr>
              <w:t>WYNIK WERYFIKACJI WNIOSKU</w:t>
            </w:r>
          </w:p>
        </w:tc>
      </w:tr>
      <w:tr w:rsidR="00080D61" w:rsidRPr="00080D61" w14:paraId="0959FFA9" w14:textId="77777777" w:rsidTr="0048287F">
        <w:trPr>
          <w:trHeight w:val="685"/>
        </w:trPr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ED2"/>
            <w:vAlign w:val="center"/>
          </w:tcPr>
          <w:p w14:paraId="066C77ED" w14:textId="3E4D5A5E" w:rsidR="00080D61" w:rsidRPr="00E06415" w:rsidRDefault="00080D61" w:rsidP="00080D61">
            <w:pPr>
              <w:rPr>
                <w:rFonts w:ascii="Calibri" w:hAnsi="Calibri" w:cs="Calibri"/>
              </w:rPr>
            </w:pPr>
            <w:r w:rsidRPr="00E06415">
              <w:rPr>
                <w:rFonts w:ascii="Calibri" w:eastAsia="Lato" w:hAnsi="Calibri" w:cs="Calibri"/>
                <w:sz w:val="20"/>
              </w:rPr>
              <w:t xml:space="preserve">Wniosek spełnia wszystkie kryteria </w:t>
            </w:r>
            <w:r>
              <w:rPr>
                <w:rFonts w:ascii="Calibri" w:eastAsia="Lato" w:hAnsi="Calibri" w:cs="Calibri"/>
                <w:sz w:val="20"/>
              </w:rPr>
              <w:t>obligatoryjne (ocena pozytywna)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ED2"/>
            <w:vAlign w:val="center"/>
          </w:tcPr>
          <w:sdt>
            <w:sdtPr>
              <w:rPr>
                <w:rFonts w:ascii="Segoe UI Symbol" w:eastAsia="MS Gothic" w:hAnsi="Segoe UI Symbol" w:cs="Segoe UI Symbol"/>
                <w:sz w:val="20"/>
                <w:szCs w:val="20"/>
              </w:rPr>
              <w:id w:val="-3425468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A416205" w14:textId="44D95B1A" w:rsidR="00080D61" w:rsidRPr="00E06415" w:rsidRDefault="0048287F" w:rsidP="00080D61">
                <w:pPr>
                  <w:ind w:left="8"/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080D61" w:rsidRPr="00080D61" w14:paraId="7FE21128" w14:textId="77777777" w:rsidTr="00E06415">
        <w:trPr>
          <w:trHeight w:val="576"/>
        </w:trPr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ED2"/>
            <w:vAlign w:val="center"/>
          </w:tcPr>
          <w:p w14:paraId="5CB19F74" w14:textId="3D58FF53" w:rsidR="00080D61" w:rsidRPr="00E06415" w:rsidRDefault="00080D61" w:rsidP="00080D61">
            <w:pPr>
              <w:rPr>
                <w:rFonts w:ascii="Calibri" w:hAnsi="Calibri" w:cs="Calibri"/>
              </w:rPr>
            </w:pPr>
            <w:r w:rsidRPr="001B0A26">
              <w:rPr>
                <w:rFonts w:ascii="Calibri" w:eastAsia="Lato" w:hAnsi="Calibri" w:cs="Calibri"/>
                <w:sz w:val="20"/>
              </w:rPr>
              <w:t>Wniosek</w:t>
            </w:r>
            <w:r>
              <w:rPr>
                <w:rFonts w:ascii="Calibri" w:eastAsia="Lato" w:hAnsi="Calibri" w:cs="Calibri"/>
                <w:sz w:val="20"/>
              </w:rPr>
              <w:t xml:space="preserve"> nie</w:t>
            </w:r>
            <w:r w:rsidRPr="001B0A26">
              <w:rPr>
                <w:rFonts w:ascii="Calibri" w:eastAsia="Lato" w:hAnsi="Calibri" w:cs="Calibri"/>
                <w:sz w:val="20"/>
              </w:rPr>
              <w:t xml:space="preserve"> spełnia wszystki</w:t>
            </w:r>
            <w:r>
              <w:rPr>
                <w:rFonts w:ascii="Calibri" w:eastAsia="Lato" w:hAnsi="Calibri" w:cs="Calibri"/>
                <w:sz w:val="20"/>
              </w:rPr>
              <w:t>ch</w:t>
            </w:r>
            <w:r w:rsidRPr="001B0A26">
              <w:rPr>
                <w:rFonts w:ascii="Calibri" w:eastAsia="Lato" w:hAnsi="Calibri" w:cs="Calibri"/>
                <w:sz w:val="20"/>
              </w:rPr>
              <w:t xml:space="preserve"> kryteri</w:t>
            </w:r>
            <w:r>
              <w:rPr>
                <w:rFonts w:ascii="Calibri" w:eastAsia="Lato" w:hAnsi="Calibri" w:cs="Calibri"/>
                <w:sz w:val="20"/>
              </w:rPr>
              <w:t>ów</w:t>
            </w:r>
            <w:r w:rsidRPr="001B0A26">
              <w:rPr>
                <w:rFonts w:ascii="Calibri" w:eastAsia="Lato" w:hAnsi="Calibri" w:cs="Calibri"/>
                <w:sz w:val="20"/>
              </w:rPr>
              <w:t xml:space="preserve"> </w:t>
            </w:r>
            <w:r>
              <w:rPr>
                <w:rFonts w:ascii="Calibri" w:eastAsia="Lato" w:hAnsi="Calibri" w:cs="Calibri"/>
                <w:sz w:val="20"/>
              </w:rPr>
              <w:t>obligatoryjnych (odesłanie do poprawy / uzupełnień / wyjaśnień)</w:t>
            </w:r>
            <w:r w:rsidR="00EF5897">
              <w:rPr>
                <w:rFonts w:ascii="Calibri" w:eastAsia="Lato" w:hAnsi="Calibri" w:cs="Calibri"/>
                <w:sz w:val="20"/>
              </w:rPr>
              <w:t xml:space="preserve"> (ocena negatywna)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ED2"/>
            <w:vAlign w:val="center"/>
          </w:tcPr>
          <w:sdt>
            <w:sdtPr>
              <w:rPr>
                <w:rFonts w:ascii="Segoe UI Symbol" w:eastAsia="MS Gothic" w:hAnsi="Segoe UI Symbol" w:cs="Segoe UI Symbol"/>
                <w:sz w:val="20"/>
                <w:szCs w:val="20"/>
              </w:rPr>
              <w:id w:val="6124099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53F13A9" w14:textId="2C669754" w:rsidR="00080D61" w:rsidRPr="00E06415" w:rsidRDefault="00080D61" w:rsidP="00080D61">
                <w:pPr>
                  <w:ind w:left="7"/>
                  <w:jc w:val="center"/>
                  <w:rPr>
                    <w:rFonts w:ascii="Calibri" w:hAnsi="Calibri" w:cs="Calibri"/>
                  </w:rPr>
                </w:pPr>
                <w:r w:rsidRPr="00E06415">
                  <w:rPr>
                    <w:rFonts w:ascii="Segoe UI Symbol" w:eastAsia="MS Gothic" w:hAnsi="Segoe UI Symbol" w:cs="Segoe UI Symbol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080D61" w:rsidRPr="00080D61" w14:paraId="6BA48854" w14:textId="77777777" w:rsidTr="0048287F">
        <w:trPr>
          <w:trHeight w:val="676"/>
        </w:trPr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ED2"/>
            <w:vAlign w:val="center"/>
          </w:tcPr>
          <w:p w14:paraId="1EB938C6" w14:textId="683C2465" w:rsidR="00080D61" w:rsidRPr="00E06415" w:rsidRDefault="00080D61" w:rsidP="00080D61">
            <w:pPr>
              <w:rPr>
                <w:rFonts w:ascii="Calibri" w:hAnsi="Calibri" w:cs="Calibri"/>
              </w:rPr>
            </w:pPr>
            <w:r w:rsidRPr="001B0A26">
              <w:rPr>
                <w:rFonts w:ascii="Calibri" w:eastAsia="Lato" w:hAnsi="Calibri" w:cs="Calibri"/>
                <w:sz w:val="20"/>
              </w:rPr>
              <w:t>Wniosek</w:t>
            </w:r>
            <w:r>
              <w:rPr>
                <w:rFonts w:ascii="Calibri" w:eastAsia="Lato" w:hAnsi="Calibri" w:cs="Calibri"/>
                <w:sz w:val="20"/>
              </w:rPr>
              <w:t xml:space="preserve"> nie</w:t>
            </w:r>
            <w:r w:rsidRPr="001B0A26">
              <w:rPr>
                <w:rFonts w:ascii="Calibri" w:eastAsia="Lato" w:hAnsi="Calibri" w:cs="Calibri"/>
                <w:sz w:val="20"/>
              </w:rPr>
              <w:t xml:space="preserve"> spełnia </w:t>
            </w:r>
            <w:r w:rsidR="00FC0429">
              <w:rPr>
                <w:rFonts w:ascii="Calibri" w:eastAsia="Lato" w:hAnsi="Calibri" w:cs="Calibri"/>
                <w:sz w:val="20"/>
              </w:rPr>
              <w:t xml:space="preserve">po raz czwarty </w:t>
            </w:r>
            <w:r w:rsidRPr="001B0A26">
              <w:rPr>
                <w:rFonts w:ascii="Calibri" w:eastAsia="Lato" w:hAnsi="Calibri" w:cs="Calibri"/>
                <w:sz w:val="20"/>
              </w:rPr>
              <w:t>wszystki</w:t>
            </w:r>
            <w:r>
              <w:rPr>
                <w:rFonts w:ascii="Calibri" w:eastAsia="Lato" w:hAnsi="Calibri" w:cs="Calibri"/>
                <w:sz w:val="20"/>
              </w:rPr>
              <w:t>ch</w:t>
            </w:r>
            <w:r w:rsidRPr="001B0A26">
              <w:rPr>
                <w:rFonts w:ascii="Calibri" w:eastAsia="Lato" w:hAnsi="Calibri" w:cs="Calibri"/>
                <w:sz w:val="20"/>
              </w:rPr>
              <w:t xml:space="preserve"> kryteri</w:t>
            </w:r>
            <w:r>
              <w:rPr>
                <w:rFonts w:ascii="Calibri" w:eastAsia="Lato" w:hAnsi="Calibri" w:cs="Calibri"/>
                <w:sz w:val="20"/>
              </w:rPr>
              <w:t>ów</w:t>
            </w:r>
            <w:r w:rsidRPr="001B0A26">
              <w:rPr>
                <w:rFonts w:ascii="Calibri" w:eastAsia="Lato" w:hAnsi="Calibri" w:cs="Calibri"/>
                <w:sz w:val="20"/>
              </w:rPr>
              <w:t xml:space="preserve"> </w:t>
            </w:r>
            <w:r>
              <w:rPr>
                <w:rFonts w:ascii="Calibri" w:eastAsia="Lato" w:hAnsi="Calibri" w:cs="Calibri"/>
                <w:sz w:val="20"/>
              </w:rPr>
              <w:t>obligatoryjnych, zostaje odrzucony (ocena negatywna)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ED2"/>
            <w:vAlign w:val="center"/>
          </w:tcPr>
          <w:sdt>
            <w:sdtPr>
              <w:rPr>
                <w:rFonts w:ascii="Segoe UI Symbol" w:eastAsia="MS Gothic" w:hAnsi="Segoe UI Symbol" w:cs="Segoe UI Symbol"/>
                <w:sz w:val="20"/>
                <w:szCs w:val="20"/>
              </w:rPr>
              <w:id w:val="-3093314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2C3C68B" w14:textId="1BB44518" w:rsidR="00080D61" w:rsidRPr="00E06415" w:rsidRDefault="00080D61" w:rsidP="00080D61">
                <w:pPr>
                  <w:ind w:left="8"/>
                  <w:jc w:val="center"/>
                  <w:rPr>
                    <w:rFonts w:ascii="Calibri" w:hAnsi="Calibri" w:cs="Calibri"/>
                  </w:rPr>
                </w:pPr>
                <w:r w:rsidRPr="00E06415">
                  <w:rPr>
                    <w:rFonts w:ascii="MS Gothic" w:eastAsia="MS Gothic" w:hAnsi="MS Gothic" w:cs="Segoe UI Symbol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080D61" w:rsidRPr="001B0A26" w14:paraId="188FD111" w14:textId="77777777" w:rsidTr="0048287F">
        <w:trPr>
          <w:trHeight w:val="572"/>
        </w:trPr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ED2"/>
            <w:vAlign w:val="center"/>
          </w:tcPr>
          <w:p w14:paraId="41DB123E" w14:textId="22DC47C2" w:rsidR="00080D61" w:rsidRPr="001B0A26" w:rsidRDefault="00080D61" w:rsidP="001B0A26">
            <w:pPr>
              <w:rPr>
                <w:rFonts w:ascii="Calibri" w:hAnsi="Calibri" w:cs="Calibri"/>
              </w:rPr>
            </w:pPr>
            <w:r w:rsidRPr="001B0A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Imię i nazwisko 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O</w:t>
            </w:r>
            <w:r w:rsidRPr="001B0A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ceniającego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ED2"/>
            <w:vAlign w:val="center"/>
          </w:tcPr>
          <w:p w14:paraId="0C579F88" w14:textId="3A4A8DD8" w:rsidR="00080D61" w:rsidRPr="001B0A26" w:rsidRDefault="00080D61" w:rsidP="001B0A26">
            <w:pPr>
              <w:ind w:left="8"/>
              <w:jc w:val="center"/>
              <w:rPr>
                <w:rFonts w:ascii="Calibri" w:hAnsi="Calibri" w:cs="Calibri"/>
              </w:rPr>
            </w:pPr>
          </w:p>
        </w:tc>
      </w:tr>
    </w:tbl>
    <w:p w14:paraId="5B8C0F82" w14:textId="77777777" w:rsidR="00080D61" w:rsidRPr="00E06415" w:rsidRDefault="00080D61" w:rsidP="00080D61">
      <w:p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9F65448" w14:textId="77777777" w:rsidR="00080D61" w:rsidRPr="00E06415" w:rsidRDefault="00080D61" w:rsidP="00080D61">
      <w:pPr>
        <w:rPr>
          <w:rFonts w:ascii="Calibri" w:hAnsi="Calibri" w:cs="Calibri"/>
          <w:bCs/>
          <w:sz w:val="20"/>
          <w:szCs w:val="20"/>
        </w:rPr>
      </w:pPr>
      <w:r w:rsidRPr="00E06415">
        <w:rPr>
          <w:rFonts w:ascii="Calibri" w:hAnsi="Calibri" w:cs="Calibri"/>
          <w:b/>
          <w:sz w:val="20"/>
          <w:szCs w:val="20"/>
        </w:rPr>
        <w:t>Data:</w:t>
      </w:r>
      <w:r w:rsidRPr="00E06415">
        <w:rPr>
          <w:rFonts w:ascii="Calibri" w:hAnsi="Calibri" w:cs="Calibri"/>
          <w:bCs/>
          <w:i/>
          <w:iCs/>
          <w:sz w:val="20"/>
          <w:szCs w:val="20"/>
        </w:rPr>
        <w:t xml:space="preserve"> Zgodnie z podpisem kwalifikowanym</w:t>
      </w:r>
    </w:p>
    <w:p w14:paraId="0899C037" w14:textId="6B6BC941" w:rsidR="006858E2" w:rsidRPr="00E06415" w:rsidRDefault="00080D61" w:rsidP="00E06415">
      <w:pPr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E06415">
        <w:rPr>
          <w:rFonts w:ascii="Calibri" w:hAnsi="Calibri" w:cs="Calibri"/>
          <w:b/>
          <w:sz w:val="20"/>
          <w:szCs w:val="20"/>
        </w:rPr>
        <w:t>Podpis</w:t>
      </w:r>
      <w:r w:rsidRPr="00E06415">
        <w:rPr>
          <w:rFonts w:ascii="Calibri" w:hAnsi="Calibri" w:cs="Calibri"/>
          <w:bCs/>
          <w:sz w:val="20"/>
          <w:szCs w:val="20"/>
        </w:rPr>
        <w:t xml:space="preserve">: </w:t>
      </w:r>
      <w:r w:rsidRPr="00E06415">
        <w:rPr>
          <w:rFonts w:ascii="Calibri" w:hAnsi="Calibri" w:cs="Calibri"/>
          <w:bCs/>
          <w:i/>
          <w:iCs/>
          <w:sz w:val="20"/>
          <w:szCs w:val="20"/>
        </w:rPr>
        <w:t>Zgodnie z podpisem kwalifikowanym</w:t>
      </w:r>
    </w:p>
    <w:sectPr w:rsidR="006858E2" w:rsidRPr="00E0641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4CEEC2" w14:textId="77777777" w:rsidR="00AA0522" w:rsidRDefault="00AA0522" w:rsidP="00FA4656">
      <w:pPr>
        <w:spacing w:after="0" w:line="240" w:lineRule="auto"/>
      </w:pPr>
      <w:r>
        <w:separator/>
      </w:r>
    </w:p>
  </w:endnote>
  <w:endnote w:type="continuationSeparator" w:id="0">
    <w:p w14:paraId="401987DB" w14:textId="77777777" w:rsidR="00AA0522" w:rsidRDefault="00AA0522" w:rsidP="00FA4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16"/>
        <w:szCs w:val="16"/>
      </w:rPr>
      <w:id w:val="1124583044"/>
      <w:docPartObj>
        <w:docPartGallery w:val="Page Numbers (Bottom of Page)"/>
        <w:docPartUnique/>
      </w:docPartObj>
    </w:sdtPr>
    <w:sdtContent>
      <w:sdt>
        <w:sdtPr>
          <w:rPr>
            <w:rFonts w:ascii="Calibri" w:hAnsi="Calibri" w:cs="Calibri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E8F87C3" w14:textId="1CEFAAFC" w:rsidR="00A169F7" w:rsidRPr="00A169F7" w:rsidRDefault="00A169F7">
            <w:pPr>
              <w:pStyle w:val="Stopka"/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A169F7">
              <w:rPr>
                <w:rFonts w:ascii="Calibri" w:hAnsi="Calibri" w:cs="Calibri"/>
                <w:sz w:val="16"/>
                <w:szCs w:val="16"/>
              </w:rPr>
              <w:t xml:space="preserve">Strona </w:t>
            </w:r>
            <w:r w:rsidRPr="00A169F7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begin"/>
            </w:r>
            <w:r w:rsidRPr="00A169F7">
              <w:rPr>
                <w:rFonts w:ascii="Calibri" w:hAnsi="Calibri" w:cs="Calibri"/>
                <w:b/>
                <w:bCs/>
                <w:sz w:val="16"/>
                <w:szCs w:val="16"/>
              </w:rPr>
              <w:instrText>PAGE</w:instrText>
            </w:r>
            <w:r w:rsidRPr="00A169F7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separate"/>
            </w:r>
            <w:r w:rsidRPr="00A169F7">
              <w:rPr>
                <w:rFonts w:ascii="Calibri" w:hAnsi="Calibri" w:cs="Calibri"/>
                <w:b/>
                <w:bCs/>
                <w:sz w:val="16"/>
                <w:szCs w:val="16"/>
              </w:rPr>
              <w:t>2</w:t>
            </w:r>
            <w:r w:rsidRPr="00A169F7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end"/>
            </w:r>
            <w:r w:rsidRPr="00A169F7"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r w:rsidRPr="00A169F7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begin"/>
            </w:r>
            <w:r w:rsidRPr="00A169F7">
              <w:rPr>
                <w:rFonts w:ascii="Calibri" w:hAnsi="Calibri" w:cs="Calibri"/>
                <w:b/>
                <w:bCs/>
                <w:sz w:val="16"/>
                <w:szCs w:val="16"/>
              </w:rPr>
              <w:instrText>NUMPAGES</w:instrText>
            </w:r>
            <w:r w:rsidRPr="00A169F7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separate"/>
            </w:r>
            <w:r w:rsidRPr="00A169F7">
              <w:rPr>
                <w:rFonts w:ascii="Calibri" w:hAnsi="Calibri" w:cs="Calibri"/>
                <w:b/>
                <w:bCs/>
                <w:sz w:val="16"/>
                <w:szCs w:val="16"/>
              </w:rPr>
              <w:t>2</w:t>
            </w:r>
            <w:r w:rsidRPr="00A169F7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B1315DF" w14:textId="77777777" w:rsidR="00A169F7" w:rsidRDefault="00A16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27197" w14:textId="77777777" w:rsidR="00AA0522" w:rsidRDefault="00AA0522" w:rsidP="00FA4656">
      <w:pPr>
        <w:spacing w:after="0" w:line="240" w:lineRule="auto"/>
      </w:pPr>
      <w:r>
        <w:separator/>
      </w:r>
    </w:p>
  </w:footnote>
  <w:footnote w:type="continuationSeparator" w:id="0">
    <w:p w14:paraId="49243446" w14:textId="77777777" w:rsidR="00AA0522" w:rsidRDefault="00AA0522" w:rsidP="00FA4656">
      <w:pPr>
        <w:spacing w:after="0" w:line="240" w:lineRule="auto"/>
      </w:pPr>
      <w:r>
        <w:continuationSeparator/>
      </w:r>
    </w:p>
  </w:footnote>
  <w:footnote w:id="1">
    <w:p w14:paraId="036E7FAC" w14:textId="77AC9A30" w:rsidR="00502FEF" w:rsidRPr="00AD7AF4" w:rsidRDefault="00502FEF" w:rsidP="00B168E6">
      <w:pPr>
        <w:pStyle w:val="Tekstprzypisudolnego"/>
        <w:rPr>
          <w:rFonts w:ascii="Calibri" w:hAnsi="Calibri" w:cs="Calibri"/>
          <w:sz w:val="16"/>
          <w:szCs w:val="16"/>
        </w:rPr>
      </w:pPr>
      <w:r w:rsidRPr="00AD7AF4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AD7AF4">
        <w:rPr>
          <w:rFonts w:ascii="Calibri" w:hAnsi="Calibri" w:cs="Calibri"/>
          <w:sz w:val="16"/>
          <w:szCs w:val="16"/>
        </w:rPr>
        <w:t xml:space="preserve"> Rozporządzenie Ministra Zdrowia z dnia 27 kwietnia 2018 r. w sprawie programu pilotażowego w centrach zdrowia psychicznego (w wersji obowiązującej na dzień złożenia wniosku o udzielenie grantu).</w:t>
      </w:r>
    </w:p>
  </w:footnote>
  <w:footnote w:id="2">
    <w:p w14:paraId="693AF600" w14:textId="77777777" w:rsidR="0048287F" w:rsidRPr="00AD7AF4" w:rsidRDefault="0048287F" w:rsidP="00D83BE5">
      <w:pPr>
        <w:pStyle w:val="Tekstprzypisudolnego"/>
        <w:rPr>
          <w:rFonts w:ascii="Calibri" w:hAnsi="Calibri" w:cs="Calibri"/>
          <w:sz w:val="16"/>
          <w:szCs w:val="16"/>
        </w:rPr>
      </w:pPr>
      <w:r w:rsidRPr="00AD7AF4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AD7AF4">
        <w:rPr>
          <w:rFonts w:ascii="Calibri" w:hAnsi="Calibri" w:cs="Calibri"/>
          <w:sz w:val="16"/>
          <w:szCs w:val="16"/>
        </w:rPr>
        <w:t xml:space="preserve"> </w:t>
      </w:r>
      <w:hyperlink r:id="rId1" w:history="1">
        <w:r w:rsidRPr="00AD7AF4">
          <w:rPr>
            <w:rStyle w:val="Hipercze"/>
            <w:rFonts w:ascii="Calibri" w:hAnsi="Calibri" w:cs="Calibri"/>
            <w:sz w:val="16"/>
            <w:szCs w:val="16"/>
          </w:rPr>
          <w:t>https://basiw.mz.gov.pl/mapy-informacje/mapa-2022-2026/</w:t>
        </w:r>
      </w:hyperlink>
    </w:p>
  </w:footnote>
  <w:footnote w:id="3">
    <w:p w14:paraId="6DAB584C" w14:textId="77777777" w:rsidR="0048287F" w:rsidRPr="00AD7AF4" w:rsidRDefault="0048287F" w:rsidP="00D83BE5">
      <w:pPr>
        <w:pStyle w:val="Tekstprzypisudolnego"/>
        <w:rPr>
          <w:rFonts w:ascii="Calibri" w:hAnsi="Calibri" w:cs="Calibri"/>
          <w:sz w:val="16"/>
          <w:szCs w:val="16"/>
        </w:rPr>
      </w:pPr>
      <w:r w:rsidRPr="00AD7AF4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AD7AF4">
        <w:rPr>
          <w:rFonts w:ascii="Calibri" w:hAnsi="Calibri" w:cs="Calibri"/>
          <w:sz w:val="16"/>
          <w:szCs w:val="16"/>
        </w:rPr>
        <w:t xml:space="preserve"> https://basiw.mz.gov.pl/strategie/plany-transformacji/  </w:t>
      </w:r>
    </w:p>
  </w:footnote>
  <w:footnote w:id="4">
    <w:p w14:paraId="616742EF" w14:textId="77777777" w:rsidR="0048287F" w:rsidRPr="00E7527B" w:rsidRDefault="0048287F" w:rsidP="00D83BE5">
      <w:pPr>
        <w:pStyle w:val="Tekstprzypisudolnego"/>
      </w:pPr>
      <w:r w:rsidRPr="00AD7AF4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AD7AF4">
        <w:rPr>
          <w:rFonts w:ascii="Calibri" w:hAnsi="Calibri" w:cs="Calibri"/>
          <w:sz w:val="16"/>
          <w:szCs w:val="16"/>
        </w:rPr>
        <w:t xml:space="preserve"> </w:t>
      </w:r>
      <w:hyperlink r:id="rId2" w:history="1">
        <w:r w:rsidRPr="00AD7AF4">
          <w:rPr>
            <w:rStyle w:val="Hipercze"/>
            <w:rFonts w:ascii="Calibri" w:hAnsi="Calibri" w:cs="Calibri"/>
            <w:sz w:val="16"/>
            <w:szCs w:val="16"/>
          </w:rPr>
          <w:t>https://basiw.mz.gov.pl/strategie/wojewodzkie-plany-transformacji/</w:t>
        </w:r>
      </w:hyperlink>
      <w:r w:rsidRPr="00E7527B">
        <w:rPr>
          <w:rFonts w:ascii="Lato" w:hAnsi="Lato"/>
          <w:sz w:val="18"/>
          <w:szCs w:val="18"/>
        </w:rPr>
        <w:t xml:space="preserve"> </w:t>
      </w:r>
    </w:p>
  </w:footnote>
  <w:footnote w:id="5">
    <w:p w14:paraId="28797639" w14:textId="77777777" w:rsidR="0048287F" w:rsidRPr="00AD7AF4" w:rsidRDefault="0048287F">
      <w:pPr>
        <w:pStyle w:val="Tekstprzypisudolnego"/>
        <w:rPr>
          <w:rFonts w:ascii="Calibri" w:hAnsi="Calibri" w:cs="Calibri"/>
          <w:sz w:val="16"/>
          <w:szCs w:val="16"/>
        </w:rPr>
      </w:pPr>
      <w:r w:rsidRPr="00AD7AF4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AD7AF4">
        <w:rPr>
          <w:rFonts w:ascii="Calibri" w:hAnsi="Calibri" w:cs="Calibri"/>
          <w:sz w:val="16"/>
          <w:szCs w:val="16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Wizowej.</w:t>
      </w:r>
    </w:p>
  </w:footnote>
  <w:footnote w:id="6">
    <w:p w14:paraId="3A3FAD00" w14:textId="77777777" w:rsidR="0048287F" w:rsidRDefault="0048287F" w:rsidP="00D15F8C">
      <w:pPr>
        <w:pStyle w:val="Tekstprzypisudolnego"/>
      </w:pPr>
      <w:r w:rsidRPr="00AD7AF4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AD7AF4">
        <w:rPr>
          <w:rFonts w:ascii="Calibri" w:hAnsi="Calibri" w:cs="Calibri"/>
          <w:sz w:val="16"/>
          <w:szCs w:val="16"/>
        </w:rPr>
        <w:t xml:space="preserve"> Art. 207 ust. 4 ustawy z dnia 27 sierpnia 2009 r. o finansach publicznych; art. 12 ust. 1 pkt 1 ustawy z dnia 15 czerwca 2012 r. o skutkach powierzania wykonywania pracy cudzoziemcom przebywającym wbrew przepisom na terytorium Rzeczypospolitej Polskiej; art. 9 ust. 1 pkt 2a ustawy z dnia 28 października 2002 r. o odpowiedzialności podmiotów zbiorowych za czyny zabronione pod groźbą kary.</w:t>
      </w:r>
    </w:p>
  </w:footnote>
  <w:footnote w:id="7">
    <w:p w14:paraId="773C69CA" w14:textId="77777777" w:rsidR="00502FEF" w:rsidRPr="00262635" w:rsidRDefault="00502FEF" w:rsidP="00A57B47">
      <w:pPr>
        <w:pStyle w:val="Tekstprzypisudolnego"/>
        <w:rPr>
          <w:rFonts w:ascii="Lato" w:hAnsi="Lato"/>
          <w:sz w:val="16"/>
          <w:szCs w:val="16"/>
        </w:rPr>
      </w:pPr>
      <w:r w:rsidRPr="00262635">
        <w:rPr>
          <w:rStyle w:val="Odwoanieprzypisudolnego"/>
          <w:rFonts w:ascii="Lato" w:hAnsi="Lato"/>
          <w:sz w:val="16"/>
          <w:szCs w:val="16"/>
        </w:rPr>
        <w:footnoteRef/>
      </w:r>
      <w:r w:rsidRPr="00262635">
        <w:rPr>
          <w:rFonts w:ascii="Lato" w:hAnsi="Lato"/>
          <w:sz w:val="16"/>
          <w:szCs w:val="16"/>
        </w:rPr>
        <w:t xml:space="preserve"> Zgodnie z ustawą z dnia 19 lipca 2019 r. o zapewnianiu dostępności osobom ze szczególnymi potrzebami.</w:t>
      </w:r>
    </w:p>
  </w:footnote>
  <w:footnote w:id="8">
    <w:p w14:paraId="448D7CB9" w14:textId="77777777" w:rsidR="00502FEF" w:rsidRPr="00DD4B65" w:rsidRDefault="00502FEF" w:rsidP="00E65A5B">
      <w:pPr>
        <w:pStyle w:val="Tekstprzypisudolnego"/>
        <w:rPr>
          <w:rFonts w:ascii="Lato" w:hAnsi="Lato"/>
        </w:rPr>
      </w:pPr>
      <w:r w:rsidRPr="00262635">
        <w:rPr>
          <w:rStyle w:val="Odwoanieprzypisudolnego"/>
          <w:rFonts w:ascii="Lato" w:hAnsi="Lato"/>
          <w:sz w:val="16"/>
          <w:szCs w:val="16"/>
        </w:rPr>
        <w:footnoteRef/>
      </w:r>
      <w:r w:rsidRPr="00262635">
        <w:rPr>
          <w:rFonts w:ascii="Lato" w:hAnsi="Lato"/>
          <w:sz w:val="16"/>
          <w:szCs w:val="16"/>
        </w:rPr>
        <w:t xml:space="preserve"> Wytyczne dotyczące realizacji zasad równościowych w ramach funduszy unijnych na lata 2021-2027. </w:t>
      </w:r>
    </w:p>
  </w:footnote>
  <w:footnote w:id="9">
    <w:p w14:paraId="02F6A173" w14:textId="0801C70D" w:rsidR="00502FEF" w:rsidRPr="00AD7AF4" w:rsidDel="00A978F4" w:rsidRDefault="00502FEF" w:rsidP="00E65A5B">
      <w:pPr>
        <w:pStyle w:val="Tekstprzypisudolnego"/>
        <w:ind w:right="221"/>
        <w:jc w:val="both"/>
        <w:rPr>
          <w:del w:id="4" w:author="Chrząstowska Monika" w:date="2025-04-24T16:09:00Z" w16du:dateUtc="2025-04-24T14:09:00Z"/>
          <w:rFonts w:ascii="Calibri" w:hAnsi="Calibri" w:cs="Calibri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B3E2B" w14:textId="67B3BD28" w:rsidR="00FA4656" w:rsidRDefault="0075090F" w:rsidP="0075090F">
    <w:pPr>
      <w:pStyle w:val="Nagwek"/>
      <w:jc w:val="center"/>
    </w:pPr>
    <w:r w:rsidRPr="00BC0651">
      <w:rPr>
        <w:noProof/>
      </w:rPr>
      <w:drawing>
        <wp:inline distT="0" distB="0" distL="0" distR="0" wp14:anchorId="756C8C28" wp14:editId="6049D88F">
          <wp:extent cx="5758180" cy="746760"/>
          <wp:effectExtent l="0" t="0" r="0" b="0"/>
          <wp:docPr id="7902022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FF8F97" w14:textId="77777777" w:rsidR="0075090F" w:rsidRPr="0075090F" w:rsidRDefault="0075090F" w:rsidP="007509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B4967"/>
    <w:multiLevelType w:val="hybridMultilevel"/>
    <w:tmpl w:val="628ADE6E"/>
    <w:lvl w:ilvl="0" w:tplc="9DFA0178">
      <w:start w:val="1"/>
      <w:numFmt w:val="bullet"/>
      <w:lvlText w:val=""/>
      <w:lvlJc w:val="left"/>
      <w:pPr>
        <w:ind w:left="874" w:hanging="360"/>
      </w:pPr>
      <w:rPr>
        <w:rFonts w:ascii="Symbol" w:hAnsi="Symbol"/>
      </w:rPr>
    </w:lvl>
    <w:lvl w:ilvl="1" w:tplc="A074321C">
      <w:start w:val="1"/>
      <w:numFmt w:val="bullet"/>
      <w:lvlText w:val=""/>
      <w:lvlJc w:val="left"/>
      <w:pPr>
        <w:ind w:left="874" w:hanging="360"/>
      </w:pPr>
      <w:rPr>
        <w:rFonts w:ascii="Symbol" w:hAnsi="Symbol"/>
      </w:rPr>
    </w:lvl>
    <w:lvl w:ilvl="2" w:tplc="E3829DA4">
      <w:start w:val="1"/>
      <w:numFmt w:val="bullet"/>
      <w:lvlText w:val=""/>
      <w:lvlJc w:val="left"/>
      <w:pPr>
        <w:ind w:left="874" w:hanging="360"/>
      </w:pPr>
      <w:rPr>
        <w:rFonts w:ascii="Symbol" w:hAnsi="Symbol"/>
      </w:rPr>
    </w:lvl>
    <w:lvl w:ilvl="3" w:tplc="251C1998">
      <w:start w:val="1"/>
      <w:numFmt w:val="bullet"/>
      <w:lvlText w:val=""/>
      <w:lvlJc w:val="left"/>
      <w:pPr>
        <w:ind w:left="874" w:hanging="360"/>
      </w:pPr>
      <w:rPr>
        <w:rFonts w:ascii="Symbol" w:hAnsi="Symbol"/>
      </w:rPr>
    </w:lvl>
    <w:lvl w:ilvl="4" w:tplc="4734ECE0">
      <w:start w:val="1"/>
      <w:numFmt w:val="bullet"/>
      <w:lvlText w:val=""/>
      <w:lvlJc w:val="left"/>
      <w:pPr>
        <w:ind w:left="874" w:hanging="360"/>
      </w:pPr>
      <w:rPr>
        <w:rFonts w:ascii="Symbol" w:hAnsi="Symbol"/>
      </w:rPr>
    </w:lvl>
    <w:lvl w:ilvl="5" w:tplc="123A9C4E">
      <w:start w:val="1"/>
      <w:numFmt w:val="bullet"/>
      <w:lvlText w:val=""/>
      <w:lvlJc w:val="left"/>
      <w:pPr>
        <w:ind w:left="874" w:hanging="360"/>
      </w:pPr>
      <w:rPr>
        <w:rFonts w:ascii="Symbol" w:hAnsi="Symbol"/>
      </w:rPr>
    </w:lvl>
    <w:lvl w:ilvl="6" w:tplc="F2D0CFF8">
      <w:start w:val="1"/>
      <w:numFmt w:val="bullet"/>
      <w:lvlText w:val=""/>
      <w:lvlJc w:val="left"/>
      <w:pPr>
        <w:ind w:left="874" w:hanging="360"/>
      </w:pPr>
      <w:rPr>
        <w:rFonts w:ascii="Symbol" w:hAnsi="Symbol"/>
      </w:rPr>
    </w:lvl>
    <w:lvl w:ilvl="7" w:tplc="D6F4001E">
      <w:start w:val="1"/>
      <w:numFmt w:val="bullet"/>
      <w:lvlText w:val=""/>
      <w:lvlJc w:val="left"/>
      <w:pPr>
        <w:ind w:left="874" w:hanging="360"/>
      </w:pPr>
      <w:rPr>
        <w:rFonts w:ascii="Symbol" w:hAnsi="Symbol"/>
      </w:rPr>
    </w:lvl>
    <w:lvl w:ilvl="8" w:tplc="B74EAF86">
      <w:start w:val="1"/>
      <w:numFmt w:val="bullet"/>
      <w:lvlText w:val=""/>
      <w:lvlJc w:val="left"/>
      <w:pPr>
        <w:ind w:left="874" w:hanging="360"/>
      </w:pPr>
      <w:rPr>
        <w:rFonts w:ascii="Symbol" w:hAnsi="Symbol"/>
      </w:rPr>
    </w:lvl>
  </w:abstractNum>
  <w:abstractNum w:abstractNumId="1" w15:restartNumberingAfterBreak="0">
    <w:nsid w:val="4F46019A"/>
    <w:multiLevelType w:val="hybridMultilevel"/>
    <w:tmpl w:val="2FBEFE9A"/>
    <w:lvl w:ilvl="0" w:tplc="1480EB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0CE4E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F24D9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66C2E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48C34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24286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9AA8B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AC414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84015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" w15:restartNumberingAfterBreak="0">
    <w:nsid w:val="513C28EA"/>
    <w:multiLevelType w:val="hybridMultilevel"/>
    <w:tmpl w:val="C8085984"/>
    <w:lvl w:ilvl="0" w:tplc="B7B887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2EABE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71EBC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6A8A7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B1C41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CE428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0B87C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2D0B1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B3230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" w15:restartNumberingAfterBreak="0">
    <w:nsid w:val="5E5C4A6F"/>
    <w:multiLevelType w:val="hybridMultilevel"/>
    <w:tmpl w:val="D3E6C2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2D7CE3"/>
    <w:multiLevelType w:val="hybridMultilevel"/>
    <w:tmpl w:val="10CE3428"/>
    <w:lvl w:ilvl="0" w:tplc="A41EB50A">
      <w:start w:val="1"/>
      <w:numFmt w:val="bullet"/>
      <w:lvlText w:val="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EC1CC4"/>
    <w:multiLevelType w:val="hybridMultilevel"/>
    <w:tmpl w:val="6AEEC864"/>
    <w:lvl w:ilvl="0" w:tplc="A41EB50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BAB21C9"/>
    <w:multiLevelType w:val="hybridMultilevel"/>
    <w:tmpl w:val="9C061B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2126926">
    <w:abstractNumId w:val="5"/>
  </w:num>
  <w:num w:numId="2" w16cid:durableId="121385959">
    <w:abstractNumId w:val="4"/>
  </w:num>
  <w:num w:numId="3" w16cid:durableId="2044669376">
    <w:abstractNumId w:val="3"/>
  </w:num>
  <w:num w:numId="4" w16cid:durableId="477260930">
    <w:abstractNumId w:val="0"/>
  </w:num>
  <w:num w:numId="5" w16cid:durableId="25061636">
    <w:abstractNumId w:val="2"/>
  </w:num>
  <w:num w:numId="6" w16cid:durableId="433748666">
    <w:abstractNumId w:val="6"/>
  </w:num>
  <w:num w:numId="7" w16cid:durableId="142811715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hrząstowska Monika">
    <w15:presenceInfo w15:providerId="AD" w15:userId="S::m.chrzastowska@mz.gov.pl::4f43f433-5a39-4959-82bb-5fa4fcaec01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656"/>
    <w:rsid w:val="00000DDE"/>
    <w:rsid w:val="000113A6"/>
    <w:rsid w:val="00023494"/>
    <w:rsid w:val="0004141C"/>
    <w:rsid w:val="0005174A"/>
    <w:rsid w:val="000667BE"/>
    <w:rsid w:val="000707D2"/>
    <w:rsid w:val="00071B64"/>
    <w:rsid w:val="000724DE"/>
    <w:rsid w:val="00080D61"/>
    <w:rsid w:val="000A101B"/>
    <w:rsid w:val="000C053F"/>
    <w:rsid w:val="000F2563"/>
    <w:rsid w:val="00102A63"/>
    <w:rsid w:val="00104B71"/>
    <w:rsid w:val="00136A42"/>
    <w:rsid w:val="0016032F"/>
    <w:rsid w:val="00163BFE"/>
    <w:rsid w:val="00172AB7"/>
    <w:rsid w:val="00191203"/>
    <w:rsid w:val="001B2189"/>
    <w:rsid w:val="001C3771"/>
    <w:rsid w:val="001D0E8E"/>
    <w:rsid w:val="001E7608"/>
    <w:rsid w:val="001F0F29"/>
    <w:rsid w:val="00207931"/>
    <w:rsid w:val="00213517"/>
    <w:rsid w:val="00217E40"/>
    <w:rsid w:val="00222C49"/>
    <w:rsid w:val="00227C07"/>
    <w:rsid w:val="00246367"/>
    <w:rsid w:val="00255949"/>
    <w:rsid w:val="0026460C"/>
    <w:rsid w:val="00297BFA"/>
    <w:rsid w:val="002B2E36"/>
    <w:rsid w:val="002F0F01"/>
    <w:rsid w:val="00304BEC"/>
    <w:rsid w:val="00321F1A"/>
    <w:rsid w:val="00396682"/>
    <w:rsid w:val="003C6DB0"/>
    <w:rsid w:val="003D7442"/>
    <w:rsid w:val="003F3055"/>
    <w:rsid w:val="00401D8A"/>
    <w:rsid w:val="0040468C"/>
    <w:rsid w:val="00404EBF"/>
    <w:rsid w:val="00411EFE"/>
    <w:rsid w:val="00415AFA"/>
    <w:rsid w:val="00417DF4"/>
    <w:rsid w:val="00425521"/>
    <w:rsid w:val="004329C9"/>
    <w:rsid w:val="00437E7D"/>
    <w:rsid w:val="00441436"/>
    <w:rsid w:val="004469D2"/>
    <w:rsid w:val="004637D8"/>
    <w:rsid w:val="004646E8"/>
    <w:rsid w:val="0048287F"/>
    <w:rsid w:val="00487294"/>
    <w:rsid w:val="004A777D"/>
    <w:rsid w:val="004B1FC6"/>
    <w:rsid w:val="004F641E"/>
    <w:rsid w:val="00502FEF"/>
    <w:rsid w:val="005244AA"/>
    <w:rsid w:val="005261AB"/>
    <w:rsid w:val="00532326"/>
    <w:rsid w:val="00557FD5"/>
    <w:rsid w:val="0057156F"/>
    <w:rsid w:val="00574B27"/>
    <w:rsid w:val="00577F3A"/>
    <w:rsid w:val="00586F86"/>
    <w:rsid w:val="005930E3"/>
    <w:rsid w:val="005B1852"/>
    <w:rsid w:val="005F3C1A"/>
    <w:rsid w:val="00602901"/>
    <w:rsid w:val="00633FCD"/>
    <w:rsid w:val="00644C4B"/>
    <w:rsid w:val="00667F5B"/>
    <w:rsid w:val="006858E2"/>
    <w:rsid w:val="006934A5"/>
    <w:rsid w:val="006B4B9F"/>
    <w:rsid w:val="006D324D"/>
    <w:rsid w:val="006E53AA"/>
    <w:rsid w:val="006F5899"/>
    <w:rsid w:val="0070326A"/>
    <w:rsid w:val="0070476A"/>
    <w:rsid w:val="007276D8"/>
    <w:rsid w:val="00736EAE"/>
    <w:rsid w:val="00741E6C"/>
    <w:rsid w:val="0075090F"/>
    <w:rsid w:val="007962FC"/>
    <w:rsid w:val="007A04AF"/>
    <w:rsid w:val="007D469D"/>
    <w:rsid w:val="007E4DAF"/>
    <w:rsid w:val="00810C93"/>
    <w:rsid w:val="008163C1"/>
    <w:rsid w:val="00840B24"/>
    <w:rsid w:val="00853EDA"/>
    <w:rsid w:val="00893131"/>
    <w:rsid w:val="008A6FEC"/>
    <w:rsid w:val="008B2212"/>
    <w:rsid w:val="008D2802"/>
    <w:rsid w:val="008E0D07"/>
    <w:rsid w:val="008F2CE7"/>
    <w:rsid w:val="00920EC1"/>
    <w:rsid w:val="0093568A"/>
    <w:rsid w:val="009448BE"/>
    <w:rsid w:val="00945902"/>
    <w:rsid w:val="00987F3B"/>
    <w:rsid w:val="009C22F4"/>
    <w:rsid w:val="009D1217"/>
    <w:rsid w:val="009D6732"/>
    <w:rsid w:val="009E04DC"/>
    <w:rsid w:val="009E19EA"/>
    <w:rsid w:val="00A068FD"/>
    <w:rsid w:val="00A15FD3"/>
    <w:rsid w:val="00A169F7"/>
    <w:rsid w:val="00A213A7"/>
    <w:rsid w:val="00A24748"/>
    <w:rsid w:val="00A309F0"/>
    <w:rsid w:val="00A35990"/>
    <w:rsid w:val="00A41023"/>
    <w:rsid w:val="00A4209F"/>
    <w:rsid w:val="00A76332"/>
    <w:rsid w:val="00A82B2C"/>
    <w:rsid w:val="00A9030B"/>
    <w:rsid w:val="00A978F4"/>
    <w:rsid w:val="00AA0522"/>
    <w:rsid w:val="00AA2503"/>
    <w:rsid w:val="00AB58EE"/>
    <w:rsid w:val="00AC5BD5"/>
    <w:rsid w:val="00AC7648"/>
    <w:rsid w:val="00AD7AF4"/>
    <w:rsid w:val="00AF12CB"/>
    <w:rsid w:val="00B22011"/>
    <w:rsid w:val="00B2354E"/>
    <w:rsid w:val="00B2522D"/>
    <w:rsid w:val="00B35160"/>
    <w:rsid w:val="00B37576"/>
    <w:rsid w:val="00B52E7B"/>
    <w:rsid w:val="00B90E0F"/>
    <w:rsid w:val="00B95C4D"/>
    <w:rsid w:val="00BB124F"/>
    <w:rsid w:val="00BB12AE"/>
    <w:rsid w:val="00BB5274"/>
    <w:rsid w:val="00BB529E"/>
    <w:rsid w:val="00BD29AB"/>
    <w:rsid w:val="00BD6609"/>
    <w:rsid w:val="00BF75DE"/>
    <w:rsid w:val="00C110D1"/>
    <w:rsid w:val="00C22A3C"/>
    <w:rsid w:val="00C45656"/>
    <w:rsid w:val="00C45D43"/>
    <w:rsid w:val="00C90322"/>
    <w:rsid w:val="00CA035E"/>
    <w:rsid w:val="00CB7C58"/>
    <w:rsid w:val="00CF6445"/>
    <w:rsid w:val="00CF6514"/>
    <w:rsid w:val="00D01EA9"/>
    <w:rsid w:val="00D263EF"/>
    <w:rsid w:val="00D4155B"/>
    <w:rsid w:val="00D56FFF"/>
    <w:rsid w:val="00DA28BC"/>
    <w:rsid w:val="00DB0796"/>
    <w:rsid w:val="00DB6EEC"/>
    <w:rsid w:val="00DD039A"/>
    <w:rsid w:val="00E04970"/>
    <w:rsid w:val="00E04F0A"/>
    <w:rsid w:val="00E05273"/>
    <w:rsid w:val="00E06415"/>
    <w:rsid w:val="00E15BAD"/>
    <w:rsid w:val="00E25EBB"/>
    <w:rsid w:val="00E3292B"/>
    <w:rsid w:val="00E40B0D"/>
    <w:rsid w:val="00E64D19"/>
    <w:rsid w:val="00E6603F"/>
    <w:rsid w:val="00E66F0C"/>
    <w:rsid w:val="00E916AD"/>
    <w:rsid w:val="00EB7B3B"/>
    <w:rsid w:val="00EC487B"/>
    <w:rsid w:val="00EC4FB6"/>
    <w:rsid w:val="00ED79FA"/>
    <w:rsid w:val="00EF5897"/>
    <w:rsid w:val="00EF5CF1"/>
    <w:rsid w:val="00F20C21"/>
    <w:rsid w:val="00F33531"/>
    <w:rsid w:val="00F35467"/>
    <w:rsid w:val="00F70757"/>
    <w:rsid w:val="00F7178D"/>
    <w:rsid w:val="00F75AAD"/>
    <w:rsid w:val="00F770CD"/>
    <w:rsid w:val="00F8141A"/>
    <w:rsid w:val="00F8424D"/>
    <w:rsid w:val="00FA2F77"/>
    <w:rsid w:val="00FA4656"/>
    <w:rsid w:val="00FC0429"/>
    <w:rsid w:val="00FD7897"/>
    <w:rsid w:val="00FE1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0261B7"/>
  <w15:chartTrackingRefBased/>
  <w15:docId w15:val="{5EB35FEA-CE45-4436-A5BD-33A835666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A46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A46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A46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A46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A46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A46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A46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A46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A46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A46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A46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A46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A465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A465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A465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A465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A465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465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A46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A46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A46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A46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A46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A465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A465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A465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A46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A465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A465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A46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4656"/>
  </w:style>
  <w:style w:type="paragraph" w:styleId="Stopka">
    <w:name w:val="footer"/>
    <w:basedOn w:val="Normalny"/>
    <w:link w:val="StopkaZnak"/>
    <w:uiPriority w:val="99"/>
    <w:unhideWhenUsed/>
    <w:rsid w:val="00FA46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4656"/>
  </w:style>
  <w:style w:type="table" w:styleId="Tabela-Siatka">
    <w:name w:val="Table Grid"/>
    <w:basedOn w:val="Standardowy"/>
    <w:uiPriority w:val="39"/>
    <w:rsid w:val="00FA4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934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34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34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34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4A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91203"/>
    <w:pPr>
      <w:spacing w:after="0" w:line="240" w:lineRule="auto"/>
    </w:pPr>
  </w:style>
  <w:style w:type="paragraph" w:styleId="Tekstprzypisudolnego">
    <w:name w:val="footnote text"/>
    <w:aliases w:val="-E Fußnotentext,-E Fuﬂnotentext,Footnote,Footnote text,Fußnote,Fußnotentext Ursprung,Fuﬂnotentext Ursprung,Podrozdzia3,Podrozdział,Tekst przypisu Znak Znak Znak Znak,Tekst przypisu Znak Znak Znak Znak Znak"/>
    <w:basedOn w:val="Normalny"/>
    <w:link w:val="TekstprzypisudolnegoZnak"/>
    <w:uiPriority w:val="99"/>
    <w:unhideWhenUsed/>
    <w:rsid w:val="00502FEF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-E Fußnotentext Znak,-E Fuﬂnotentext Znak,Footnote Znak,Footnote text Znak,Fußnote Znak,Fußnotentext Ursprung Znak,Fuﬂnotentext Ursprung Znak,Podrozdzia3 Znak,Podrozdział Znak,Tekst przypisu Znak Znak Znak Znak Znak1"/>
    <w:basedOn w:val="Domylnaczcionkaakapitu"/>
    <w:link w:val="Tekstprzypisudolnego"/>
    <w:uiPriority w:val="99"/>
    <w:rsid w:val="00502FEF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502FE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02FEF"/>
    <w:rPr>
      <w:color w:val="467886" w:themeColor="hyperlink"/>
      <w:u w:val="single"/>
    </w:rPr>
  </w:style>
  <w:style w:type="paragraph" w:customStyle="1" w:styleId="Default">
    <w:name w:val="Default"/>
    <w:rsid w:val="00502F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14:ligatures w14:val="none"/>
    </w:rPr>
  </w:style>
  <w:style w:type="table" w:customStyle="1" w:styleId="TableGrid">
    <w:name w:val="TableGrid"/>
    <w:rsid w:val="00B52E7B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gov.pl/web/fundusze-regiony/krajowa-strategia-rozwoju-regionalneg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basiw.mz.gov.pl/strategie/wojewodzkie-plany-transformacji/" TargetMode="External"/><Relationship Id="rId1" Type="http://schemas.openxmlformats.org/officeDocument/2006/relationships/hyperlink" Target="https://basiw.mz.gov.pl/mapy-informacje/mapa-2022-2026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8582A1AD378B47A7821D5259F830A3" ma:contentTypeVersion="4" ma:contentTypeDescription="Utwórz nowy dokument." ma:contentTypeScope="" ma:versionID="ab33aa2245e8c2a51fb0d27e46a3561c">
  <xsd:schema xmlns:xsd="http://www.w3.org/2001/XMLSchema" xmlns:xs="http://www.w3.org/2001/XMLSchema" xmlns:p="http://schemas.microsoft.com/office/2006/metadata/properties" xmlns:ns2="5a4a200c-2d06-460e-993f-45c7d53e4da0" targetNamespace="http://schemas.microsoft.com/office/2006/metadata/properties" ma:root="true" ma:fieldsID="e0792197635725f8287df960a068e45e" ns2:_="">
    <xsd:import namespace="5a4a200c-2d06-460e-993f-45c7d53e4d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4a200c-2d06-460e-993f-45c7d53e4d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3323D-6A1B-4035-92F3-D735098FD7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4a200c-2d06-460e-993f-45c7d53e4d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F8DF33-9BE0-47EB-9109-26DE312E85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435990-DD5D-424B-A5DC-1E90CFDF3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8</Pages>
  <Words>2206</Words>
  <Characters>13240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Siekierska Anna</dc:creator>
  <cp:keywords/>
  <dc:description/>
  <cp:lastModifiedBy>Nasiłowska Marlena</cp:lastModifiedBy>
  <cp:revision>9</cp:revision>
  <dcterms:created xsi:type="dcterms:W3CDTF">2025-09-15T07:42:00Z</dcterms:created>
  <dcterms:modified xsi:type="dcterms:W3CDTF">2025-10-02T11:56:00Z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0x010100738582A1AD378B47A7821D5259F830A3</vt:lpwstr>
  </property>
</Properties>
</file>